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4601740"/>
    <w:p w14:paraId="4053BC03" w14:textId="5EDA9F7B" w:rsidR="000439C3" w:rsidRPr="00647AEB" w:rsidRDefault="004C4CB8">
      <w:pPr>
        <w:pBdr>
          <w:top w:val="thinThickMediumGap" w:sz="24" w:space="1" w:color="auto"/>
          <w:bottom w:val="thickThinMediumGap" w:sz="24" w:space="0" w:color="auto"/>
        </w:pBdr>
        <w:snapToGrid w:val="0"/>
        <w:rPr>
          <w:rFonts w:ascii="Meiryo UI" w:eastAsia="Meiryo UI" w:hAnsi="Meiryo UI"/>
          <w:sz w:val="36"/>
          <w:bdr w:val="single" w:sz="4" w:space="0" w:color="auto"/>
        </w:rPr>
        <w:pPrChange w:id="1" w:author="11345@microsoftonline2016.com" w:date="2020-11-27T14:51:00Z">
          <w:pPr>
            <w:pBdr>
              <w:top w:val="thinThickMediumGap" w:sz="24" w:space="1" w:color="auto"/>
              <w:bottom w:val="thickThinMediumGap" w:sz="24" w:space="0" w:color="auto"/>
            </w:pBdr>
            <w:snapToGrid w:val="0"/>
            <w:jc w:val="center"/>
          </w:pPr>
        </w:pPrChange>
      </w:pPr>
      <w:ins w:id="2" w:author="11345@microsoftonline2016.com" w:date="2020-11-27T14:49:00Z">
        <w:r>
          <w:rPr>
            <w:rFonts w:ascii="ＭＳ ゴシック" w:eastAsia="ＭＳ ゴシック" w:hAnsi="ＭＳ ゴシック" w:hint="eastAsia"/>
            <w:b/>
            <w:noProof/>
            <w:sz w:val="21"/>
            <w:u w:val="single"/>
            <w:lang w:val="ja-JP"/>
          </w:rPr>
          <mc:AlternateContent>
            <mc:Choice Requires="wps">
              <w:drawing>
                <wp:anchor distT="0" distB="0" distL="114300" distR="114300" simplePos="0" relativeHeight="251677696" behindDoc="0" locked="0" layoutInCell="1" allowOverlap="1" wp14:anchorId="044472FF" wp14:editId="3D0C0D9A">
                  <wp:simplePos x="0" y="0"/>
                  <wp:positionH relativeFrom="column">
                    <wp:posOffset>4232910</wp:posOffset>
                  </wp:positionH>
                  <wp:positionV relativeFrom="paragraph">
                    <wp:posOffset>-29845</wp:posOffset>
                  </wp:positionV>
                  <wp:extent cx="1981200" cy="1209675"/>
                  <wp:effectExtent l="0" t="0" r="19050" b="28575"/>
                  <wp:wrapNone/>
                  <wp:docPr id="9" name="テキスト ボックス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981200" cy="1209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txbx>
                          <w:txbxContent>
                            <w:p w14:paraId="7BF72569" w14:textId="0D0884C3" w:rsidR="004C4CB8" w:rsidRPr="004C4CB8" w:rsidRDefault="004C4CB8">
                              <w:pPr>
                                <w:rPr>
                                  <w:ins w:id="3" w:author="11345@microsoftonline2016.com" w:date="2020-11-27T14:49:00Z"/>
                                  <w:rFonts w:asciiTheme="majorEastAsia" w:eastAsiaTheme="majorEastAsia" w:hAnsiTheme="majorEastAsia"/>
                                  <w:b/>
                                  <w:bCs/>
                                  <w:color w:val="FF0000"/>
                                  <w:rPrChange w:id="4" w:author="11345@microsoftonline2016.com" w:date="2020-11-27T14:51:00Z">
                                    <w:rPr>
                                      <w:ins w:id="5" w:author="11345@microsoftonline2016.com" w:date="2020-11-27T14:49:00Z"/>
                                    </w:rPr>
                                  </w:rPrChange>
                                </w:rPr>
                              </w:pPr>
                              <w:ins w:id="6" w:author="11345@microsoftonline2016.com" w:date="2020-11-27T14:49:00Z">
                                <w:r w:rsidRPr="004C4CB8">
                                  <w:rPr>
                                    <w:rFonts w:asciiTheme="majorEastAsia" w:eastAsiaTheme="majorEastAsia" w:hAnsiTheme="majorEastAsia" w:hint="eastAsia"/>
                                    <w:b/>
                                    <w:bCs/>
                                    <w:color w:val="FF0000"/>
                                    <w:rPrChange w:id="7" w:author="11345@microsoftonline2016.com" w:date="2020-11-27T14:51:00Z">
                                      <w:rPr>
                                        <w:rFonts w:hint="eastAsia"/>
                                      </w:rPr>
                                    </w:rPrChange>
                                  </w:rPr>
                                  <w:t>お願い</w:t>
                                </w:r>
                              </w:ins>
                            </w:p>
                            <w:p w14:paraId="1AD9D348" w14:textId="3DBEDCB2" w:rsidR="004C4CB8" w:rsidRPr="004C4CB8" w:rsidRDefault="004C4CB8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rPrChange w:id="8" w:author="11345@microsoftonline2016.com" w:date="2020-11-27T14:51:00Z">
                                    <w:rPr/>
                                  </w:rPrChange>
                                </w:rPr>
                              </w:pPr>
                              <w:ins w:id="9" w:author="11345@microsoftonline2016.com" w:date="2020-11-27T14:49:00Z">
                                <w:r w:rsidRPr="004C4CB8">
                                  <w:rPr>
                                    <w:rFonts w:asciiTheme="majorEastAsia" w:eastAsiaTheme="majorEastAsia" w:hAnsiTheme="majorEastAsia" w:hint="eastAsia"/>
                                    <w:color w:val="FF0000"/>
                                    <w:rPrChange w:id="10" w:author="11345@microsoftonline2016.com" w:date="2020-11-27T14:51:00Z">
                                      <w:rPr>
                                        <w:rFonts w:hint="eastAsia"/>
                                      </w:rPr>
                                    </w:rPrChange>
                                  </w:rPr>
                                  <w:t>お手数おかけいたしますが、</w:t>
                                </w:r>
                              </w:ins>
                              <w:ins w:id="11" w:author="11345@microsoftonline2016.com" w:date="2020-11-27T14:50:00Z">
                                <w:r w:rsidRPr="004C4CB8">
                                  <w:rPr>
                                    <w:rFonts w:asciiTheme="majorEastAsia" w:eastAsiaTheme="majorEastAsia" w:hAnsiTheme="majorEastAsia" w:hint="eastAsia"/>
                                    <w:color w:val="FF0000"/>
                                    <w:rPrChange w:id="12" w:author="11345@microsoftonline2016.com" w:date="2020-11-27T14:51:00Z">
                                      <w:rPr>
                                        <w:rFonts w:hint="eastAsia"/>
                                      </w:rPr>
                                    </w:rPrChange>
                                  </w:rPr>
                                  <w:t>利用者のうち「</w:t>
                                </w:r>
                              </w:ins>
                              <w:ins w:id="13" w:author="user" w:date="2023-06-27T06:05:00Z">
                                <w:r w:rsidR="005002A6">
                                  <w:rPr>
                                    <w:rFonts w:asciiTheme="majorEastAsia" w:eastAsiaTheme="majorEastAsia" w:hAnsiTheme="majorEastAsia" w:hint="eastAsia"/>
                                    <w:color w:val="FF0000"/>
                                  </w:rPr>
                                  <w:t>霧島市民</w:t>
                                </w:r>
                              </w:ins>
                              <w:ins w:id="14" w:author="11345@microsoftonline2016.com" w:date="2020-11-27T14:50:00Z">
                                <w:del w:id="15" w:author="user" w:date="2023-06-27T06:05:00Z">
                                  <w:r w:rsidRPr="004C4CB8" w:rsidDel="005002A6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rPrChange w:id="16" w:author="11345@microsoftonline2016.com" w:date="2020-11-27T14:51:00Z">
                                        <w:rPr>
                                          <w:rFonts w:hint="eastAsia"/>
                                        </w:rPr>
                                      </w:rPrChange>
                                    </w:rPr>
                                    <w:delText>相良村民</w:delText>
                                  </w:r>
                                </w:del>
                                <w:r w:rsidRPr="004C4CB8">
                                  <w:rPr>
                                    <w:rFonts w:asciiTheme="majorEastAsia" w:eastAsiaTheme="majorEastAsia" w:hAnsiTheme="majorEastAsia" w:hint="eastAsia"/>
                                    <w:color w:val="FF0000"/>
                                    <w:rPrChange w:id="17" w:author="11345@microsoftonline2016.com" w:date="2020-11-27T14:51:00Z">
                                      <w:rPr>
                                        <w:rFonts w:hint="eastAsia"/>
                                      </w:rPr>
                                    </w:rPrChange>
                                  </w:rPr>
                                  <w:t>」のみを対象としてご記入をお願いいたします。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44472FF"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9" o:spid="_x0000_s1026" type="#_x0000_t202" style="position:absolute;left:0;text-align:left;margin-left:333.3pt;margin-top:-2.35pt;width:156pt;height:9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" fillcolor="white [3201]" strokecolor="red" strokeweight=".5pt">
                  <v:textbox>
                    <w:txbxContent>
                      <w:p w14:paraId="7BF72569" w14:textId="0D0884C3" w:rsidR="004C4CB8" w:rsidRPr="004C4CB8" w:rsidRDefault="004C4CB8">
                        <w:pPr>
                          <w:rPr>
                            <w:ins w:id="18" w:author="11345@microsoftonline2016.com" w:date="2020-11-27T14:49:00Z"/>
                            <w:rFonts w:asciiTheme="majorEastAsia" w:eastAsiaTheme="majorEastAsia" w:hAnsiTheme="majorEastAsia"/>
                            <w:b/>
                            <w:bCs/>
                            <w:color w:val="FF0000"/>
                            <w:rPrChange w:id="19" w:author="11345@microsoftonline2016.com" w:date="2020-11-27T14:51:00Z">
                              <w:rPr>
                                <w:ins w:id="20" w:author="11345@microsoftonline2016.com" w:date="2020-11-27T14:49:00Z"/>
                              </w:rPr>
                            </w:rPrChange>
                          </w:rPr>
                        </w:pPr>
                        <w:ins w:id="21" w:author="11345@microsoftonline2016.com" w:date="2020-11-27T14:49:00Z">
                          <w:r w:rsidRPr="004C4CB8">
                            <w:rPr>
                              <w:rFonts w:asciiTheme="majorEastAsia" w:eastAsiaTheme="majorEastAsia" w:hAnsiTheme="majorEastAsia" w:hint="eastAsia"/>
                              <w:b/>
                              <w:bCs/>
                              <w:color w:val="FF0000"/>
                              <w:rPrChange w:id="22" w:author="11345@microsoftonline2016.com" w:date="2020-11-27T14:51:00Z">
                                <w:rPr>
                                  <w:rFonts w:hint="eastAsia"/>
                                </w:rPr>
                              </w:rPrChange>
                            </w:rPr>
                            <w:t>お願い</w:t>
                          </w:r>
                        </w:ins>
                      </w:p>
                      <w:p w14:paraId="1AD9D348" w14:textId="3DBEDCB2" w:rsidR="004C4CB8" w:rsidRPr="004C4CB8" w:rsidRDefault="004C4CB8">
                        <w:pPr>
                          <w:rPr>
                            <w:rFonts w:asciiTheme="majorEastAsia" w:eastAsiaTheme="majorEastAsia" w:hAnsiTheme="majorEastAsia"/>
                            <w:color w:val="FF0000"/>
                            <w:rPrChange w:id="23" w:author="11345@microsoftonline2016.com" w:date="2020-11-27T14:51:00Z">
                              <w:rPr/>
                            </w:rPrChange>
                          </w:rPr>
                        </w:pPr>
                        <w:ins w:id="24" w:author="11345@microsoftonline2016.com" w:date="2020-11-27T14:49:00Z">
                          <w:r w:rsidRPr="004C4CB8">
                            <w:rPr>
                              <w:rFonts w:asciiTheme="majorEastAsia" w:eastAsiaTheme="majorEastAsia" w:hAnsiTheme="majorEastAsia" w:hint="eastAsia"/>
                              <w:color w:val="FF0000"/>
                              <w:rPrChange w:id="25" w:author="11345@microsoftonline2016.com" w:date="2020-11-27T14:51:00Z">
                                <w:rPr>
                                  <w:rFonts w:hint="eastAsia"/>
                                </w:rPr>
                              </w:rPrChange>
                            </w:rPr>
                            <w:t>お手数おかけいたしますが、</w:t>
                          </w:r>
                        </w:ins>
                        <w:ins w:id="26" w:author="11345@microsoftonline2016.com" w:date="2020-11-27T14:50:00Z">
                          <w:r w:rsidRPr="004C4CB8">
                            <w:rPr>
                              <w:rFonts w:asciiTheme="majorEastAsia" w:eastAsiaTheme="majorEastAsia" w:hAnsiTheme="majorEastAsia" w:hint="eastAsia"/>
                              <w:color w:val="FF0000"/>
                              <w:rPrChange w:id="27" w:author="11345@microsoftonline2016.com" w:date="2020-11-27T14:51:00Z">
                                <w:rPr>
                                  <w:rFonts w:hint="eastAsia"/>
                                </w:rPr>
                              </w:rPrChange>
                            </w:rPr>
                            <w:t>利用者のうち「</w:t>
                          </w:r>
                        </w:ins>
                        <w:ins w:id="28" w:author="user" w:date="2023-06-27T06:05:00Z">
                          <w:r w:rsidR="005002A6">
                            <w:rPr>
                              <w:rFonts w:asciiTheme="majorEastAsia" w:eastAsiaTheme="majorEastAsia" w:hAnsiTheme="majorEastAsia" w:hint="eastAsia"/>
                              <w:color w:val="FF0000"/>
                            </w:rPr>
                            <w:t>霧島市民</w:t>
                          </w:r>
                        </w:ins>
                        <w:ins w:id="29" w:author="11345@microsoftonline2016.com" w:date="2020-11-27T14:50:00Z">
                          <w:del w:id="30" w:author="user" w:date="2023-06-27T06:05:00Z">
                            <w:r w:rsidRPr="004C4CB8" w:rsidDel="005002A6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rPrChange w:id="31" w:author="11345@microsoftonline2016.com" w:date="2020-11-27T14:51:00Z">
                                  <w:rPr>
                                    <w:rFonts w:hint="eastAsia"/>
                                  </w:rPr>
                                </w:rPrChange>
                              </w:rPr>
                              <w:delText>相良村民</w:delText>
                            </w:r>
                          </w:del>
                          <w:r w:rsidRPr="004C4CB8">
                            <w:rPr>
                              <w:rFonts w:asciiTheme="majorEastAsia" w:eastAsiaTheme="majorEastAsia" w:hAnsiTheme="majorEastAsia" w:hint="eastAsia"/>
                              <w:color w:val="FF0000"/>
                              <w:rPrChange w:id="32" w:author="11345@microsoftonline2016.com" w:date="2020-11-27T14:51:00Z">
                                <w:rPr>
                                  <w:rFonts w:hint="eastAsia"/>
                                </w:rPr>
                              </w:rPrChange>
                            </w:rPr>
                            <w:t>」のみを対象としてご記入をお願いいたします。</w:t>
                          </w:r>
                        </w:ins>
                      </w:p>
                    </w:txbxContent>
                  </v:textbox>
                </v:shape>
              </w:pict>
            </mc:Fallback>
          </mc:AlternateContent>
        </w:r>
      </w:ins>
      <w:r w:rsidR="000439C3" w:rsidRPr="00647AEB">
        <w:rPr>
          <w:rFonts w:ascii="Meiryo UI" w:eastAsia="Meiryo UI" w:hAnsi="Meiryo UI" w:hint="eastAsia"/>
          <w:sz w:val="36"/>
        </w:rPr>
        <w:t>居所変更</w:t>
      </w:r>
      <w:r w:rsidR="000439C3">
        <w:rPr>
          <w:rFonts w:ascii="Meiryo UI" w:eastAsia="Meiryo UI" w:hAnsi="Meiryo UI" w:hint="eastAsia"/>
          <w:sz w:val="36"/>
        </w:rPr>
        <w:t>実態</w:t>
      </w:r>
      <w:r w:rsidR="000439C3" w:rsidRPr="00647AEB">
        <w:rPr>
          <w:rFonts w:ascii="Meiryo UI" w:eastAsia="Meiryo UI" w:hAnsi="Meiryo UI" w:hint="eastAsia"/>
          <w:sz w:val="36"/>
        </w:rPr>
        <w:t>調査</w:t>
      </w:r>
    </w:p>
    <w:p w14:paraId="67609CC0" w14:textId="71B91DCF" w:rsidR="000439C3" w:rsidRPr="00F11066" w:rsidRDefault="000439C3" w:rsidP="000439C3">
      <w:pPr>
        <w:snapToGrid w:val="0"/>
        <w:spacing w:beforeLines="50" w:before="175" w:afterLines="50" w:after="175"/>
        <w:rPr>
          <w:rFonts w:ascii="ＭＳ ゴシック" w:eastAsia="ＭＳ ゴシック" w:hAnsi="ＭＳ ゴシック"/>
          <w:sz w:val="18"/>
        </w:rPr>
      </w:pPr>
      <w:r w:rsidRPr="004C4CB8">
        <w:rPr>
          <w:rFonts w:ascii="ＭＳ ゴシック" w:eastAsia="ＭＳ ゴシック" w:hAnsi="ＭＳ ゴシック" w:hint="eastAsia"/>
          <w:b/>
          <w:sz w:val="21"/>
          <w:u w:val="single"/>
          <w:rPrChange w:id="18" w:author="11345@microsoftonline2016.com" w:date="2020-11-27T14:44:00Z">
            <w:rPr>
              <w:rFonts w:ascii="ＭＳ ゴシック" w:eastAsia="ＭＳ ゴシック" w:hAnsi="ＭＳ ゴシック" w:hint="eastAsia"/>
              <w:b/>
              <w:sz w:val="21"/>
              <w:highlight w:val="yellow"/>
              <w:u w:val="single"/>
            </w:rPr>
          </w:rPrChange>
        </w:rPr>
        <w:t>※</w:t>
      </w:r>
      <w:r w:rsidRPr="004C4CB8">
        <w:rPr>
          <w:rFonts w:ascii="ＭＳ ゴシック" w:eastAsia="ＭＳ ゴシック" w:hAnsi="ＭＳ ゴシック"/>
          <w:b/>
          <w:sz w:val="21"/>
          <w:u w:val="single"/>
          <w:rPrChange w:id="19" w:author="11345@microsoftonline2016.com" w:date="2020-11-27T14:44:00Z">
            <w:rPr>
              <w:rFonts w:ascii="ＭＳ ゴシック" w:eastAsia="ＭＳ ゴシック" w:hAnsi="ＭＳ ゴシック"/>
              <w:b/>
              <w:sz w:val="21"/>
              <w:highlight w:val="yellow"/>
              <w:u w:val="single"/>
            </w:rPr>
          </w:rPrChange>
        </w:rPr>
        <w:t xml:space="preserve"> </w:t>
      </w:r>
      <w:r w:rsidR="00D50B5A" w:rsidRPr="004C4CB8">
        <w:rPr>
          <w:rFonts w:ascii="ＭＳ ゴシック" w:eastAsia="ＭＳ ゴシック" w:hAnsi="ＭＳ ゴシック" w:hint="eastAsia"/>
          <w:b/>
          <w:sz w:val="21"/>
          <w:u w:val="single"/>
          <w:rPrChange w:id="20" w:author="11345@microsoftonline2016.com" w:date="2020-11-27T14:44:00Z">
            <w:rPr>
              <w:rFonts w:ascii="ＭＳ ゴシック" w:eastAsia="ＭＳ ゴシック" w:hAnsi="ＭＳ ゴシック" w:hint="eastAsia"/>
              <w:b/>
              <w:sz w:val="21"/>
              <w:highlight w:val="yellow"/>
              <w:u w:val="single"/>
            </w:rPr>
          </w:rPrChange>
        </w:rPr>
        <w:t>令和</w:t>
      </w:r>
      <w:ins w:id="21" w:author="user" w:date="2023-06-27T06:05:00Z">
        <w:r w:rsidR="005002A6">
          <w:rPr>
            <w:rFonts w:ascii="ＭＳ ゴシック" w:eastAsia="ＭＳ ゴシック" w:hAnsi="ＭＳ ゴシック" w:hint="eastAsia"/>
            <w:b/>
            <w:sz w:val="21"/>
            <w:u w:val="single"/>
          </w:rPr>
          <w:t>５</w:t>
        </w:r>
      </w:ins>
      <w:del w:id="22" w:author="user" w:date="2023-06-27T06:05:00Z">
        <w:r w:rsidR="00D50B5A" w:rsidRPr="004C4CB8" w:rsidDel="005002A6">
          <w:rPr>
            <w:rFonts w:ascii="ＭＳ ゴシック" w:eastAsia="ＭＳ ゴシック" w:hAnsi="ＭＳ ゴシック" w:hint="eastAsia"/>
            <w:b/>
            <w:sz w:val="21"/>
            <w:u w:val="single"/>
            <w:rPrChange w:id="23" w:author="11345@microsoftonline2016.com" w:date="2020-11-27T14:44:00Z">
              <w:rPr>
                <w:rFonts w:ascii="ＭＳ ゴシック" w:eastAsia="ＭＳ ゴシック" w:hAnsi="ＭＳ ゴシック" w:hint="eastAsia"/>
                <w:b/>
                <w:sz w:val="21"/>
                <w:highlight w:val="yellow"/>
                <w:u w:val="single"/>
              </w:rPr>
            </w:rPrChange>
          </w:rPr>
          <w:delText>２</w:delText>
        </w:r>
      </w:del>
      <w:r w:rsidRPr="004C4CB8">
        <w:rPr>
          <w:rFonts w:ascii="ＭＳ ゴシック" w:eastAsia="ＭＳ ゴシック" w:hAnsi="ＭＳ ゴシック" w:hint="eastAsia"/>
          <w:b/>
          <w:sz w:val="21"/>
          <w:u w:val="single"/>
          <w:rPrChange w:id="24" w:author="11345@microsoftonline2016.com" w:date="2020-11-27T14:44:00Z">
            <w:rPr>
              <w:rFonts w:ascii="ＭＳ ゴシック" w:eastAsia="ＭＳ ゴシック" w:hAnsi="ＭＳ ゴシック" w:hint="eastAsia"/>
              <w:b/>
              <w:sz w:val="21"/>
              <w:highlight w:val="yellow"/>
              <w:u w:val="single"/>
            </w:rPr>
          </w:rPrChange>
        </w:rPr>
        <w:t>年</w:t>
      </w:r>
      <w:ins w:id="25" w:author="user" w:date="2023-06-27T06:05:00Z">
        <w:r w:rsidR="005002A6">
          <w:rPr>
            <w:rFonts w:ascii="ＭＳ ゴシック" w:eastAsia="ＭＳ ゴシック" w:hAnsi="ＭＳ ゴシック" w:hint="eastAsia"/>
            <w:b/>
            <w:sz w:val="21"/>
            <w:u w:val="single"/>
          </w:rPr>
          <w:t>７</w:t>
        </w:r>
      </w:ins>
      <w:del w:id="26" w:author="user" w:date="2023-06-27T06:05:00Z">
        <w:r w:rsidR="004B3067" w:rsidRPr="004C4CB8" w:rsidDel="005002A6">
          <w:rPr>
            <w:rFonts w:ascii="ＭＳ ゴシック" w:eastAsia="ＭＳ ゴシック" w:hAnsi="ＭＳ ゴシック" w:hint="eastAsia"/>
            <w:b/>
            <w:sz w:val="21"/>
            <w:u w:val="single"/>
            <w:rPrChange w:id="27" w:author="11345@microsoftonline2016.com" w:date="2020-11-27T14:44:00Z">
              <w:rPr>
                <w:rFonts w:ascii="ＭＳ ゴシック" w:eastAsia="ＭＳ ゴシック" w:hAnsi="ＭＳ ゴシック" w:hint="eastAsia"/>
                <w:b/>
                <w:sz w:val="21"/>
                <w:highlight w:val="yellow"/>
                <w:u w:val="single"/>
              </w:rPr>
            </w:rPrChange>
          </w:rPr>
          <w:delText>１０</w:delText>
        </w:r>
      </w:del>
      <w:r w:rsidRPr="004C4CB8">
        <w:rPr>
          <w:rFonts w:ascii="ＭＳ ゴシック" w:eastAsia="ＭＳ ゴシック" w:hAnsi="ＭＳ ゴシック" w:hint="eastAsia"/>
          <w:b/>
          <w:sz w:val="21"/>
          <w:u w:val="single"/>
          <w:rPrChange w:id="28" w:author="11345@microsoftonline2016.com" w:date="2020-11-27T14:44:00Z">
            <w:rPr>
              <w:rFonts w:ascii="ＭＳ ゴシック" w:eastAsia="ＭＳ ゴシック" w:hAnsi="ＭＳ ゴシック" w:hint="eastAsia"/>
              <w:b/>
              <w:sz w:val="21"/>
              <w:highlight w:val="yellow"/>
              <w:u w:val="single"/>
            </w:rPr>
          </w:rPrChange>
        </w:rPr>
        <w:t>月</w:t>
      </w:r>
      <w:r w:rsidR="00D50B5A" w:rsidRPr="004C4CB8">
        <w:rPr>
          <w:rFonts w:ascii="ＭＳ ゴシック" w:eastAsia="ＭＳ ゴシック" w:hAnsi="ＭＳ ゴシック" w:hint="eastAsia"/>
          <w:b/>
          <w:sz w:val="21"/>
          <w:u w:val="single"/>
          <w:rPrChange w:id="29" w:author="11345@microsoftonline2016.com" w:date="2020-11-27T14:44:00Z">
            <w:rPr>
              <w:rFonts w:ascii="ＭＳ ゴシック" w:eastAsia="ＭＳ ゴシック" w:hAnsi="ＭＳ ゴシック" w:hint="eastAsia"/>
              <w:b/>
              <w:sz w:val="21"/>
              <w:highlight w:val="yellow"/>
              <w:u w:val="single"/>
            </w:rPr>
          </w:rPrChange>
        </w:rPr>
        <w:t>１</w:t>
      </w:r>
      <w:r w:rsidRPr="004C4CB8">
        <w:rPr>
          <w:rFonts w:ascii="ＭＳ ゴシック" w:eastAsia="ＭＳ ゴシック" w:hAnsi="ＭＳ ゴシック" w:hint="eastAsia"/>
          <w:b/>
          <w:sz w:val="21"/>
          <w:u w:val="single"/>
          <w:rPrChange w:id="30" w:author="11345@microsoftonline2016.com" w:date="2020-11-27T14:44:00Z">
            <w:rPr>
              <w:rFonts w:ascii="ＭＳ ゴシック" w:eastAsia="ＭＳ ゴシック" w:hAnsi="ＭＳ ゴシック" w:hint="eastAsia"/>
              <w:b/>
              <w:sz w:val="21"/>
              <w:highlight w:val="yellow"/>
              <w:u w:val="single"/>
            </w:rPr>
          </w:rPrChange>
        </w:rPr>
        <w:t>日現在の状況</w:t>
      </w:r>
      <w:r w:rsidRPr="004C4CB8">
        <w:rPr>
          <w:rFonts w:ascii="ＭＳ ゴシック" w:eastAsia="ＭＳ ゴシック" w:hAnsi="ＭＳ ゴシック" w:hint="eastAsia"/>
          <w:sz w:val="21"/>
        </w:rPr>
        <w:t>に</w:t>
      </w:r>
      <w:r w:rsidRPr="00F11066">
        <w:rPr>
          <w:rFonts w:ascii="ＭＳ ゴシック" w:eastAsia="ＭＳ ゴシック" w:hAnsi="ＭＳ ゴシック" w:hint="eastAsia"/>
          <w:sz w:val="21"/>
        </w:rPr>
        <w:t>ついて、ご回答ください。</w:t>
      </w:r>
    </w:p>
    <w:p w14:paraId="006A4D8B" w14:textId="77777777" w:rsidR="000439C3" w:rsidRPr="00F11066" w:rsidRDefault="000439C3" w:rsidP="000439C3">
      <w:pPr>
        <w:spacing w:beforeLines="50" w:before="175" w:afterLines="50" w:after="175"/>
        <w:rPr>
          <w:rFonts w:ascii="ＭＳ ゴシック" w:eastAsia="ＭＳ ゴシック" w:hAnsi="ＭＳ ゴシック"/>
          <w:noProof/>
          <w:sz w:val="21"/>
        </w:rPr>
      </w:pPr>
      <w:r w:rsidRPr="00F11066">
        <w:rPr>
          <w:rFonts w:ascii="ＭＳ ゴシック" w:eastAsia="ＭＳ ゴシック" w:hAnsi="ＭＳ ゴシック" w:hint="eastAsia"/>
          <w:noProof/>
          <w:sz w:val="21"/>
        </w:rPr>
        <w:t>問１　該当するサービス種別を、ご回答ください。（１つに○）</w:t>
      </w:r>
    </w:p>
    <w:p w14:paraId="092D6E2B" w14:textId="77777777" w:rsidR="000439C3" w:rsidRPr="00647AEB" w:rsidRDefault="000439C3" w:rsidP="000439C3">
      <w:pPr>
        <w:tabs>
          <w:tab w:val="left" w:pos="5529"/>
        </w:tabs>
        <w:spacing w:beforeLines="50" w:before="175" w:afterLines="50" w:after="175"/>
        <w:rPr>
          <w:rFonts w:ascii="ＭＳ ゴシック" w:eastAsia="ＭＳ ゴシック" w:hAnsi="ＭＳ ゴシック"/>
          <w:noProof/>
        </w:rPr>
      </w:pPr>
      <w:r w:rsidRPr="00647AEB">
        <w:rPr>
          <w:rFonts w:ascii="ＭＳ ゴシック" w:eastAsia="ＭＳ ゴシック" w:hAnsi="ＭＳ ゴシック" w:hint="eastAsia"/>
          <w:noProof/>
        </w:rPr>
        <w:t xml:space="preserve">※ </w:t>
      </w:r>
      <w:r w:rsidRPr="00647AEB">
        <w:rPr>
          <w:rFonts w:ascii="ＭＳ ゴシック" w:eastAsia="ＭＳ ゴシック" w:hAnsi="ＭＳ ゴシック" w:hint="eastAsia"/>
          <w:noProof/>
          <w:sz w:val="20"/>
        </w:rPr>
        <w:t>本調査では、以下のサービス種別をまとめて「施設等」と表記します。</w:t>
      </w:r>
    </w:p>
    <w:p w14:paraId="2EE82298" w14:textId="77777777" w:rsidR="000439C3" w:rsidRPr="00F11066" w:rsidRDefault="000439C3" w:rsidP="000439C3">
      <w:pPr>
        <w:tabs>
          <w:tab w:val="left" w:pos="5529"/>
        </w:tabs>
        <w:spacing w:line="340" w:lineRule="exact"/>
        <w:ind w:leftChars="100" w:left="220"/>
        <w:rPr>
          <w:rFonts w:asciiTheme="minorEastAsia" w:eastAsiaTheme="minorEastAsia" w:hAnsiTheme="minorEastAsia"/>
        </w:rPr>
      </w:pPr>
      <w:bookmarkStart w:id="31" w:name="_Hlk530415275"/>
      <w:r w:rsidRPr="00F11066">
        <w:rPr>
          <w:rFonts w:asciiTheme="minorEastAsia" w:eastAsiaTheme="minorEastAsia" w:hAnsiTheme="minorEastAsia" w:hint="eastAsia"/>
        </w:rPr>
        <w:t>１．住宅型有料老人ホーム</w:t>
      </w:r>
      <w:r w:rsidRPr="00F11066">
        <w:rPr>
          <w:rFonts w:asciiTheme="minorEastAsia" w:eastAsiaTheme="minorEastAsia" w:hAnsiTheme="minorEastAsia"/>
        </w:rPr>
        <w:tab/>
      </w:r>
      <w:r w:rsidRPr="00F11066">
        <w:rPr>
          <w:rFonts w:asciiTheme="minorEastAsia" w:eastAsiaTheme="minorEastAsia" w:hAnsiTheme="minorEastAsia" w:hint="eastAsia"/>
        </w:rPr>
        <w:t>２．軽費老人ホーム（特定施設除く）</w:t>
      </w:r>
    </w:p>
    <w:p w14:paraId="1A83DE53" w14:textId="77777777" w:rsidR="000439C3" w:rsidRPr="00F11066" w:rsidRDefault="000439C3" w:rsidP="000439C3">
      <w:pPr>
        <w:tabs>
          <w:tab w:val="left" w:pos="5529"/>
        </w:tabs>
        <w:spacing w:line="340" w:lineRule="exact"/>
        <w:ind w:leftChars="100" w:left="220"/>
        <w:rPr>
          <w:rFonts w:asciiTheme="minorEastAsia" w:eastAsiaTheme="minorEastAsia" w:hAnsiTheme="minorEastAsia"/>
        </w:rPr>
      </w:pPr>
      <w:r w:rsidRPr="00F11066">
        <w:rPr>
          <w:rFonts w:asciiTheme="minorEastAsia" w:eastAsiaTheme="minorEastAsia" w:hAnsiTheme="minorEastAsia" w:hint="eastAsia"/>
        </w:rPr>
        <w:t>３．サービス付き高齢者向け住宅（特定施設除く）</w:t>
      </w:r>
      <w:r w:rsidRPr="00F11066">
        <w:rPr>
          <w:rFonts w:asciiTheme="minorEastAsia" w:eastAsiaTheme="minorEastAsia" w:hAnsiTheme="minorEastAsia"/>
        </w:rPr>
        <w:tab/>
      </w:r>
      <w:r w:rsidRPr="00F11066">
        <w:rPr>
          <w:rFonts w:asciiTheme="minorEastAsia" w:eastAsiaTheme="minorEastAsia" w:hAnsiTheme="minorEastAsia" w:hint="eastAsia"/>
        </w:rPr>
        <w:t>４．グループホーム</w:t>
      </w:r>
    </w:p>
    <w:p w14:paraId="4FF4E1B8" w14:textId="77777777" w:rsidR="000439C3" w:rsidRPr="00F11066" w:rsidRDefault="000439C3" w:rsidP="000439C3">
      <w:pPr>
        <w:tabs>
          <w:tab w:val="left" w:pos="5529"/>
        </w:tabs>
        <w:spacing w:line="340" w:lineRule="exact"/>
        <w:ind w:leftChars="100" w:left="220"/>
        <w:rPr>
          <w:rFonts w:asciiTheme="minorEastAsia" w:eastAsiaTheme="minorEastAsia" w:hAnsiTheme="minorEastAsia"/>
        </w:rPr>
      </w:pPr>
      <w:r w:rsidRPr="00F11066">
        <w:rPr>
          <w:rFonts w:asciiTheme="minorEastAsia" w:eastAsiaTheme="minorEastAsia" w:hAnsiTheme="minorEastAsia" w:hint="eastAsia"/>
        </w:rPr>
        <w:t>５．特定施設</w:t>
      </w:r>
      <w:r w:rsidRPr="00F11066">
        <w:rPr>
          <w:rFonts w:asciiTheme="minorEastAsia" w:eastAsiaTheme="minorEastAsia" w:hAnsiTheme="minorEastAsia"/>
        </w:rPr>
        <w:tab/>
      </w:r>
      <w:r w:rsidRPr="00F11066">
        <w:rPr>
          <w:rFonts w:asciiTheme="minorEastAsia" w:eastAsiaTheme="minorEastAsia" w:hAnsiTheme="minorEastAsia" w:hint="eastAsia"/>
        </w:rPr>
        <w:t>６．地域密着型特定施設</w:t>
      </w:r>
    </w:p>
    <w:p w14:paraId="00841D96" w14:textId="77777777" w:rsidR="000439C3" w:rsidRPr="00F11066" w:rsidRDefault="000439C3" w:rsidP="000439C3">
      <w:pPr>
        <w:tabs>
          <w:tab w:val="left" w:pos="5529"/>
        </w:tabs>
        <w:spacing w:line="340" w:lineRule="exact"/>
        <w:ind w:leftChars="100" w:left="220"/>
        <w:rPr>
          <w:rFonts w:asciiTheme="minorEastAsia" w:eastAsiaTheme="minorEastAsia" w:hAnsiTheme="minorEastAsia"/>
        </w:rPr>
      </w:pPr>
      <w:r w:rsidRPr="00F11066">
        <w:rPr>
          <w:rFonts w:asciiTheme="minorEastAsia" w:eastAsiaTheme="minorEastAsia" w:hAnsiTheme="minorEastAsia" w:hint="eastAsia"/>
        </w:rPr>
        <w:t>７．介護老人保健施設</w:t>
      </w:r>
      <w:r w:rsidRPr="00F11066">
        <w:rPr>
          <w:rFonts w:asciiTheme="minorEastAsia" w:eastAsiaTheme="minorEastAsia" w:hAnsiTheme="minorEastAsia"/>
        </w:rPr>
        <w:tab/>
      </w:r>
      <w:r w:rsidRPr="00F11066">
        <w:rPr>
          <w:rFonts w:asciiTheme="minorEastAsia" w:eastAsiaTheme="minorEastAsia" w:hAnsiTheme="minorEastAsia" w:hint="eastAsia"/>
        </w:rPr>
        <w:t>８．介護療養型医療施設・介護医療院</w:t>
      </w:r>
    </w:p>
    <w:p w14:paraId="676FB518" w14:textId="77777777" w:rsidR="000439C3" w:rsidRPr="00F11066" w:rsidRDefault="000439C3" w:rsidP="000439C3">
      <w:pPr>
        <w:tabs>
          <w:tab w:val="left" w:pos="5320"/>
        </w:tabs>
        <w:spacing w:line="340" w:lineRule="exact"/>
        <w:ind w:leftChars="100" w:left="220"/>
        <w:rPr>
          <w:rFonts w:asciiTheme="minorEastAsia" w:eastAsiaTheme="minorEastAsia" w:hAnsiTheme="minorEastAsia"/>
        </w:rPr>
      </w:pPr>
      <w:r w:rsidRPr="00F11066">
        <w:rPr>
          <w:rFonts w:asciiTheme="minorEastAsia" w:eastAsiaTheme="minorEastAsia" w:hAnsiTheme="minorEastAsia" w:hint="eastAsia"/>
        </w:rPr>
        <w:t>９．特別養護老人ホーム</w:t>
      </w:r>
      <w:r w:rsidRPr="00F11066">
        <w:rPr>
          <w:rFonts w:asciiTheme="minorEastAsia" w:eastAsiaTheme="minorEastAsia" w:hAnsiTheme="minorEastAsia"/>
        </w:rPr>
        <w:tab/>
      </w:r>
      <w:r w:rsidRPr="00F11066">
        <w:rPr>
          <w:rFonts w:asciiTheme="minorEastAsia" w:eastAsiaTheme="minorEastAsia" w:hAnsiTheme="minorEastAsia" w:hint="eastAsia"/>
        </w:rPr>
        <w:t>１０．地域密着型特別養護老人ホーム</w:t>
      </w:r>
    </w:p>
    <w:bookmarkEnd w:id="31"/>
    <w:p w14:paraId="43833D00" w14:textId="77777777" w:rsidR="000439C3" w:rsidRPr="00647AEB" w:rsidRDefault="000439C3" w:rsidP="000439C3">
      <w:pPr>
        <w:ind w:left="220" w:hangingChars="100" w:hanging="220"/>
        <w:rPr>
          <w:rFonts w:asciiTheme="minorEastAsia" w:hAnsiTheme="minorEastAsia"/>
        </w:rPr>
      </w:pPr>
    </w:p>
    <w:p w14:paraId="1CC801CB" w14:textId="77777777" w:rsidR="000439C3" w:rsidRPr="00F11066" w:rsidRDefault="000439C3" w:rsidP="000439C3">
      <w:pPr>
        <w:spacing w:afterLines="50" w:after="175"/>
        <w:ind w:left="420" w:hangingChars="200" w:hanging="420"/>
        <w:rPr>
          <w:rFonts w:ascii="ＭＳ ゴシック" w:eastAsia="ＭＳ ゴシック" w:hAnsi="ＭＳ ゴシック"/>
          <w:noProof/>
          <w:sz w:val="21"/>
        </w:rPr>
      </w:pPr>
      <w:r w:rsidRPr="00F11066">
        <w:rPr>
          <w:rFonts w:ascii="ＭＳ ゴシック" w:eastAsia="ＭＳ ゴシック" w:hAnsi="ＭＳ ゴシック" w:hint="eastAsia"/>
          <w:noProof/>
          <w:sz w:val="21"/>
        </w:rPr>
        <w:t>問２　貴施設等の概要について、以下にご記入ください。</w:t>
      </w:r>
    </w:p>
    <w:tbl>
      <w:tblPr>
        <w:tblStyle w:val="a7"/>
        <w:tblW w:w="964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14"/>
        <w:gridCol w:w="6526"/>
      </w:tblGrid>
      <w:tr w:rsidR="000439C3" w:rsidRPr="00647AEB" w14:paraId="6555DEF5" w14:textId="77777777" w:rsidTr="00F76E35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3FF98597" w14:textId="77777777" w:rsidR="000439C3" w:rsidRPr="00F11066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施設等の名称</w:t>
            </w:r>
          </w:p>
        </w:tc>
        <w:tc>
          <w:tcPr>
            <w:tcW w:w="6526" w:type="dxa"/>
          </w:tcPr>
          <w:p w14:paraId="6286B836" w14:textId="77777777" w:rsidR="000439C3" w:rsidRPr="00647AEB" w:rsidRDefault="000439C3" w:rsidP="00F76E35">
            <w:pPr>
              <w:spacing w:beforeLines="40" w:before="140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　　　　　　　　　　　　　　　　　　　　　　　　　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</w:t>
            </w:r>
          </w:p>
        </w:tc>
      </w:tr>
      <w:tr w:rsidR="000439C3" w:rsidRPr="00647AEB" w14:paraId="103A7D15" w14:textId="77777777" w:rsidTr="00F76E35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2A575A10" w14:textId="77777777" w:rsidR="000439C3" w:rsidRPr="00F11066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2)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定員数など</w:t>
            </w:r>
          </w:p>
        </w:tc>
        <w:tc>
          <w:tcPr>
            <w:tcW w:w="6526" w:type="dxa"/>
          </w:tcPr>
          <w:p w14:paraId="7426D15B" w14:textId="77777777" w:rsidR="000439C3" w:rsidRPr="00647AEB" w:rsidRDefault="000439C3" w:rsidP="00F76E35">
            <w:pPr>
              <w:spacing w:beforeLines="40" w:before="140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［ 人 ・ 戸 ・ 室</w:t>
            </w:r>
            <w:r w:rsidRPr="00647AEB">
              <w:rPr>
                <w:rFonts w:ascii="ＭＳ Ｐ明朝" w:eastAsia="ＭＳ Ｐ明朝" w:hAnsi="ＭＳ Ｐ明朝" w:cs="Arial"/>
              </w:rPr>
              <w:t xml:space="preserve"> </w:t>
            </w:r>
            <w:r w:rsidRPr="00647AEB">
              <w:rPr>
                <w:rFonts w:ascii="ＭＳ Ｐ明朝" w:eastAsia="ＭＳ Ｐ明朝" w:hAnsi="ＭＳ Ｐ明朝" w:cs="Arial" w:hint="eastAsia"/>
              </w:rPr>
              <w:t>]　　※該当する単位に○</w:t>
            </w:r>
          </w:p>
        </w:tc>
      </w:tr>
      <w:tr w:rsidR="000439C3" w:rsidRPr="00647AEB" w14:paraId="15359AE5" w14:textId="77777777" w:rsidTr="00F76E35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2EDD4D32" w14:textId="77777777" w:rsidR="000439C3" w:rsidRPr="00F11066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3)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入所・入居者数</w:t>
            </w:r>
          </w:p>
        </w:tc>
        <w:tc>
          <w:tcPr>
            <w:tcW w:w="6526" w:type="dxa"/>
          </w:tcPr>
          <w:p w14:paraId="7AE74456" w14:textId="77777777" w:rsidR="000439C3" w:rsidRPr="00647AEB" w:rsidRDefault="000439C3" w:rsidP="00F76E35">
            <w:pPr>
              <w:spacing w:beforeLines="40" w:before="140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 xml:space="preserve">〕 人　　</w:t>
            </w:r>
          </w:p>
        </w:tc>
      </w:tr>
      <w:tr w:rsidR="000439C3" w:rsidRPr="00647AEB" w14:paraId="4F7D140B" w14:textId="77777777" w:rsidTr="00F76E35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4483FC36" w14:textId="77777777" w:rsidR="000439C3" w:rsidRPr="00F11066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4)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（貴施設等の）待機者数</w:t>
            </w:r>
          </w:p>
        </w:tc>
        <w:tc>
          <w:tcPr>
            <w:tcW w:w="6526" w:type="dxa"/>
          </w:tcPr>
          <w:p w14:paraId="166F863A" w14:textId="77777777" w:rsidR="000439C3" w:rsidRPr="00647AEB" w:rsidRDefault="000439C3" w:rsidP="00F76E35">
            <w:pPr>
              <w:spacing w:beforeLines="40" w:before="140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3F79A61" w14:textId="77777777" w:rsidTr="00F76E35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C76D3F3" w14:textId="77777777" w:rsidR="000439C3" w:rsidRPr="00F11066" w:rsidRDefault="000439C3" w:rsidP="00F76E35">
            <w:pPr>
              <w:snapToGrid w:val="0"/>
              <w:rPr>
                <w:rFonts w:asciiTheme="minorEastAsia" w:eastAsiaTheme="minorEastAsia" w:hAnsiTheme="minorEastAsia"/>
              </w:rPr>
            </w:pPr>
            <w:r w:rsidRPr="00F11066">
              <w:rPr>
                <w:rFonts w:asciiTheme="minorEastAsia" w:eastAsiaTheme="minorEastAsia" w:hAnsiTheme="minorEastAsia" w:hint="eastAsia"/>
              </w:rPr>
              <w:t>5) 特別養護老人ホームの</w:t>
            </w:r>
          </w:p>
          <w:p w14:paraId="45ADBE9C" w14:textId="77777777" w:rsidR="000439C3" w:rsidRPr="00F11066" w:rsidRDefault="000439C3" w:rsidP="00F76E35">
            <w:pPr>
              <w:snapToGrid w:val="0"/>
              <w:rPr>
                <w:rFonts w:asciiTheme="minorEastAsia" w:eastAsiaTheme="minorEastAsia" w:hAnsiTheme="minorEastAsia"/>
              </w:rPr>
            </w:pPr>
            <w:r w:rsidRPr="00F11066">
              <w:rPr>
                <w:rFonts w:asciiTheme="minorEastAsia" w:eastAsiaTheme="minorEastAsia" w:hAnsiTheme="minorEastAsia" w:hint="eastAsia"/>
              </w:rPr>
              <w:t xml:space="preserve">　待機者数（申込者数）</w:t>
            </w:r>
          </w:p>
        </w:tc>
        <w:tc>
          <w:tcPr>
            <w:tcW w:w="6526" w:type="dxa"/>
          </w:tcPr>
          <w:p w14:paraId="35763C64" w14:textId="77777777" w:rsidR="000439C3" w:rsidRPr="00647AEB" w:rsidRDefault="000439C3" w:rsidP="00F76E35">
            <w:pPr>
              <w:spacing w:beforeLines="40" w:before="140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　　※特養・地域密着型特養は回答不要</w:t>
            </w:r>
          </w:p>
        </w:tc>
      </w:tr>
    </w:tbl>
    <w:p w14:paraId="1CEA2ABF" w14:textId="77777777" w:rsidR="000439C3" w:rsidRPr="00647AEB" w:rsidRDefault="000439C3" w:rsidP="000439C3">
      <w:pPr>
        <w:snapToGrid w:val="0"/>
        <w:spacing w:beforeLines="25" w:before="87" w:line="260" w:lineRule="exact"/>
        <w:ind w:left="200" w:hangingChars="100" w:hanging="200"/>
        <w:rPr>
          <w:rFonts w:ascii="ＭＳ ゴシック" w:eastAsia="ＭＳ ゴシック" w:hAnsi="ＭＳ ゴシック"/>
          <w:sz w:val="20"/>
          <w:szCs w:val="20"/>
        </w:rPr>
      </w:pPr>
      <w:r w:rsidRPr="00647AEB">
        <w:rPr>
          <w:rFonts w:ascii="ＭＳ ゴシック" w:eastAsia="ＭＳ ゴシック" w:hAnsi="ＭＳ ゴシック" w:hint="eastAsia"/>
          <w:sz w:val="20"/>
          <w:szCs w:val="20"/>
        </w:rPr>
        <w:t>※ 「2）定員数など」は、サービス付き高齢者向け住宅の場合は「住宅戸数」、住宅型有料老人ホーム・軽費老人ホームの場合は「居室数」、その他の施設等の場合は「定員数」をご回答ください。</w:t>
      </w:r>
    </w:p>
    <w:p w14:paraId="5E769B01" w14:textId="77777777" w:rsidR="000439C3" w:rsidRPr="00647AEB" w:rsidRDefault="000439C3" w:rsidP="000439C3">
      <w:pPr>
        <w:snapToGrid w:val="0"/>
        <w:spacing w:line="260" w:lineRule="exact"/>
        <w:rPr>
          <w:rFonts w:ascii="ＭＳ ゴシック" w:eastAsia="ＭＳ ゴシック" w:hAnsi="ＭＳ ゴシック"/>
          <w:sz w:val="20"/>
          <w:szCs w:val="20"/>
        </w:rPr>
      </w:pPr>
      <w:r w:rsidRPr="00647AEB">
        <w:rPr>
          <w:rFonts w:ascii="ＭＳ ゴシック" w:eastAsia="ＭＳ ゴシック" w:hAnsi="ＭＳ ゴシック" w:hint="eastAsia"/>
          <w:sz w:val="20"/>
          <w:szCs w:val="20"/>
        </w:rPr>
        <w:t>※ 4</w:t>
      </w:r>
      <w:r w:rsidRPr="00647AEB">
        <w:rPr>
          <w:rFonts w:ascii="ＭＳ ゴシック" w:eastAsia="ＭＳ ゴシック" w:hAnsi="ＭＳ ゴシック"/>
          <w:sz w:val="20"/>
          <w:szCs w:val="20"/>
        </w:rPr>
        <w:t>)</w:t>
      </w:r>
      <w:r w:rsidRPr="00647AEB">
        <w:rPr>
          <w:rFonts w:ascii="ＭＳ ゴシック" w:eastAsia="ＭＳ ゴシック" w:hAnsi="ＭＳ ゴシック" w:hint="eastAsia"/>
          <w:sz w:val="20"/>
          <w:szCs w:val="20"/>
        </w:rPr>
        <w:t>と5)は、該当者がいない場合は「０」を、不明の場合は「－」を記載してください。</w:t>
      </w:r>
    </w:p>
    <w:p w14:paraId="0725695B" w14:textId="77777777" w:rsidR="000439C3" w:rsidRPr="00647AEB" w:rsidRDefault="000439C3" w:rsidP="000439C3">
      <w:pPr>
        <w:ind w:left="220" w:hangingChars="100" w:hanging="220"/>
      </w:pPr>
    </w:p>
    <w:p w14:paraId="4147826E" w14:textId="77777777" w:rsidR="000439C3" w:rsidRPr="00F11066" w:rsidRDefault="000439C3" w:rsidP="000439C3">
      <w:pPr>
        <w:spacing w:afterLines="50" w:after="175"/>
        <w:rPr>
          <w:rFonts w:ascii="ＭＳ ゴシック" w:eastAsia="ＭＳ ゴシック" w:hAnsi="ＭＳ ゴシック"/>
          <w:noProof/>
          <w:sz w:val="21"/>
        </w:rPr>
      </w:pPr>
      <w:r w:rsidRPr="00F11066">
        <w:rPr>
          <w:rFonts w:ascii="ＭＳ ゴシック" w:eastAsia="ＭＳ ゴシック" w:hAnsi="ＭＳ ゴシック" w:hint="eastAsia"/>
          <w:sz w:val="21"/>
        </w:rPr>
        <w:t>問３　現在の入所・入居者の要支援・要介護度について、ご記入ください。</w:t>
      </w:r>
      <w:r w:rsidRPr="00F11066">
        <w:rPr>
          <w:rFonts w:ascii="ＭＳ ゴシック" w:eastAsia="ＭＳ ゴシック" w:hAnsi="ＭＳ ゴシック" w:hint="eastAsia"/>
          <w:noProof/>
          <w:sz w:val="21"/>
        </w:rPr>
        <w:t>（数値を記入）</w:t>
      </w:r>
    </w:p>
    <w:p w14:paraId="6F637C8A" w14:textId="77777777" w:rsidR="000439C3" w:rsidRPr="00780E70" w:rsidRDefault="000439C3" w:rsidP="000439C3">
      <w:pPr>
        <w:spacing w:afterLines="50" w:after="175"/>
        <w:ind w:left="200" w:hangingChars="100" w:hanging="2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0"/>
          <w:u w:val="single"/>
        </w:rPr>
        <w:t>※</w:t>
      </w:r>
      <w:r>
        <w:rPr>
          <w:rFonts w:ascii="ＭＳ ゴシック" w:eastAsia="ＭＳ ゴシック" w:hAnsi="ＭＳ ゴシック"/>
          <w:sz w:val="20"/>
          <w:u w:val="single"/>
        </w:rPr>
        <w:t xml:space="preserve"> </w:t>
      </w:r>
      <w:r w:rsidRPr="00780E70">
        <w:rPr>
          <w:rFonts w:ascii="ＭＳ ゴシック" w:eastAsia="ＭＳ ゴシック" w:hAnsi="ＭＳ ゴシック" w:hint="eastAsia"/>
          <w:sz w:val="20"/>
          <w:u w:val="single"/>
        </w:rPr>
        <w:t>ここでご記入いただいた合計人数と、問２でご記入いただいた「3）入所・入居者数」が一致することをご確認ください。</w:t>
      </w:r>
    </w:p>
    <w:tbl>
      <w:tblPr>
        <w:tblStyle w:val="a7"/>
        <w:tblW w:w="964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3"/>
        <w:gridCol w:w="1034"/>
        <w:gridCol w:w="1033"/>
        <w:gridCol w:w="1034"/>
        <w:gridCol w:w="1033"/>
        <w:gridCol w:w="1034"/>
        <w:gridCol w:w="1033"/>
        <w:gridCol w:w="1034"/>
        <w:gridCol w:w="1372"/>
      </w:tblGrid>
      <w:tr w:rsidR="000439C3" w:rsidRPr="00647AEB" w14:paraId="224FEAA9" w14:textId="77777777" w:rsidTr="00F76E35">
        <w:tc>
          <w:tcPr>
            <w:tcW w:w="1033" w:type="dxa"/>
            <w:shd w:val="clear" w:color="auto" w:fill="F2F2F2" w:themeFill="background1" w:themeFillShade="F2"/>
          </w:tcPr>
          <w:p w14:paraId="56ADBE61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自立</w:t>
            </w:r>
          </w:p>
        </w:tc>
        <w:tc>
          <w:tcPr>
            <w:tcW w:w="1034" w:type="dxa"/>
            <w:shd w:val="clear" w:color="auto" w:fill="F2F2F2" w:themeFill="background1" w:themeFillShade="F2"/>
          </w:tcPr>
          <w:p w14:paraId="626D8001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要支援1</w:t>
            </w:r>
          </w:p>
        </w:tc>
        <w:tc>
          <w:tcPr>
            <w:tcW w:w="1033" w:type="dxa"/>
            <w:shd w:val="clear" w:color="auto" w:fill="F2F2F2" w:themeFill="background1" w:themeFillShade="F2"/>
          </w:tcPr>
          <w:p w14:paraId="1DD48E5E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要支援2</w:t>
            </w:r>
          </w:p>
        </w:tc>
        <w:tc>
          <w:tcPr>
            <w:tcW w:w="1034" w:type="dxa"/>
            <w:shd w:val="clear" w:color="auto" w:fill="F2F2F2" w:themeFill="background1" w:themeFillShade="F2"/>
          </w:tcPr>
          <w:p w14:paraId="7E66641E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要介護1</w:t>
            </w:r>
          </w:p>
        </w:tc>
        <w:tc>
          <w:tcPr>
            <w:tcW w:w="1033" w:type="dxa"/>
            <w:shd w:val="clear" w:color="auto" w:fill="F2F2F2" w:themeFill="background1" w:themeFillShade="F2"/>
          </w:tcPr>
          <w:p w14:paraId="391BC70A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要介護2</w:t>
            </w:r>
          </w:p>
        </w:tc>
        <w:tc>
          <w:tcPr>
            <w:tcW w:w="1034" w:type="dxa"/>
            <w:shd w:val="clear" w:color="auto" w:fill="F2F2F2" w:themeFill="background1" w:themeFillShade="F2"/>
          </w:tcPr>
          <w:p w14:paraId="79AF9316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要介護3</w:t>
            </w:r>
          </w:p>
        </w:tc>
        <w:tc>
          <w:tcPr>
            <w:tcW w:w="1033" w:type="dxa"/>
            <w:shd w:val="clear" w:color="auto" w:fill="F2F2F2" w:themeFill="background1" w:themeFillShade="F2"/>
          </w:tcPr>
          <w:p w14:paraId="5FAAA5A2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要介護4</w:t>
            </w:r>
          </w:p>
        </w:tc>
        <w:tc>
          <w:tcPr>
            <w:tcW w:w="1034" w:type="dxa"/>
            <w:shd w:val="clear" w:color="auto" w:fill="F2F2F2" w:themeFill="background1" w:themeFillShade="F2"/>
          </w:tcPr>
          <w:p w14:paraId="30A10E65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要介護5</w:t>
            </w:r>
          </w:p>
        </w:tc>
        <w:tc>
          <w:tcPr>
            <w:tcW w:w="1372" w:type="dxa"/>
            <w:shd w:val="clear" w:color="auto" w:fill="F2F2F2" w:themeFill="background1" w:themeFillShade="F2"/>
          </w:tcPr>
          <w:p w14:paraId="2DB20AAA" w14:textId="77777777" w:rsidR="000439C3" w:rsidRPr="00647AEB" w:rsidRDefault="000439C3" w:rsidP="00F76E3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975DCD">
              <w:rPr>
                <w:rFonts w:asciiTheme="minorEastAsia" w:eastAsiaTheme="minorEastAsia" w:hAnsiTheme="minorEastAsia" w:hint="eastAsia"/>
                <w:sz w:val="18"/>
              </w:rPr>
              <w:t>申請中・不明</w:t>
            </w:r>
          </w:p>
        </w:tc>
      </w:tr>
      <w:tr w:rsidR="000439C3" w:rsidRPr="00647AEB" w14:paraId="772E2B9D" w14:textId="77777777" w:rsidTr="00F76E35">
        <w:tc>
          <w:tcPr>
            <w:tcW w:w="1033" w:type="dxa"/>
          </w:tcPr>
          <w:p w14:paraId="6EEA1322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4" w:type="dxa"/>
          </w:tcPr>
          <w:p w14:paraId="24ECF2F8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3" w:type="dxa"/>
          </w:tcPr>
          <w:p w14:paraId="3131D210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4" w:type="dxa"/>
          </w:tcPr>
          <w:p w14:paraId="5F546B9B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3" w:type="dxa"/>
          </w:tcPr>
          <w:p w14:paraId="44B0F133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4" w:type="dxa"/>
          </w:tcPr>
          <w:p w14:paraId="53220DD7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3" w:type="dxa"/>
          </w:tcPr>
          <w:p w14:paraId="5C79C28D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034" w:type="dxa"/>
          </w:tcPr>
          <w:p w14:paraId="46298612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  <w:tc>
          <w:tcPr>
            <w:tcW w:w="1372" w:type="dxa"/>
          </w:tcPr>
          <w:p w14:paraId="42093B21" w14:textId="77777777" w:rsidR="000439C3" w:rsidRPr="00647AEB" w:rsidRDefault="000439C3" w:rsidP="00F76E35">
            <w:pPr>
              <w:spacing w:beforeLines="50" w:before="175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〔</w:t>
            </w:r>
            <w:r w:rsidRPr="00F11066">
              <w:rPr>
                <w:rFonts w:ascii="ＭＳ Ｐ明朝" w:eastAsia="ＭＳ Ｐ明朝" w:hAnsi="ＭＳ Ｐ明朝" w:cs="Arial" w:hint="eastAsia"/>
                <w:sz w:val="21"/>
                <w:u w:val="single"/>
              </w:rPr>
              <w:t xml:space="preserve">　　　</w:t>
            </w:r>
            <w:r w:rsidRPr="00F11066">
              <w:rPr>
                <w:rFonts w:ascii="ＭＳ Ｐ明朝" w:eastAsia="ＭＳ Ｐ明朝" w:hAnsi="ＭＳ Ｐ明朝" w:cs="Arial" w:hint="eastAsia"/>
                <w:sz w:val="21"/>
              </w:rPr>
              <w:t>〕</w:t>
            </w:r>
            <w:r w:rsidRPr="00647AEB">
              <w:rPr>
                <w:rFonts w:ascii="ＭＳ Ｐ明朝" w:eastAsia="ＭＳ Ｐ明朝" w:hAnsi="ＭＳ Ｐ明朝" w:cs="Arial" w:hint="eastAsia"/>
                <w:sz w:val="18"/>
              </w:rPr>
              <w:t>人</w:t>
            </w:r>
          </w:p>
        </w:tc>
      </w:tr>
    </w:tbl>
    <w:p w14:paraId="414C22F1" w14:textId="77777777" w:rsidR="000439C3" w:rsidRPr="00647AEB" w:rsidRDefault="000439C3" w:rsidP="000439C3">
      <w:pPr>
        <w:ind w:left="220" w:hangingChars="100" w:hanging="220"/>
        <w:rPr>
          <w:rFonts w:ascii="ＭＳ ゴシック" w:eastAsia="ＭＳ ゴシック" w:hAnsi="ＭＳ ゴシック"/>
        </w:rPr>
      </w:pPr>
    </w:p>
    <w:p w14:paraId="20E54999" w14:textId="77777777" w:rsidR="000439C3" w:rsidRPr="00647AEB" w:rsidRDefault="000439C3" w:rsidP="000439C3">
      <w:pPr>
        <w:spacing w:afterLines="25" w:after="87"/>
        <w:rPr>
          <w:rFonts w:ascii="ＭＳ ゴシック" w:eastAsia="ＭＳ ゴシック" w:hAnsi="ＭＳ ゴシック"/>
        </w:rPr>
      </w:pPr>
      <w:r w:rsidRPr="00647AEB">
        <w:rPr>
          <w:rFonts w:ascii="ＭＳ ゴシック" w:eastAsia="ＭＳ ゴシック" w:hAnsi="ＭＳ ゴシック" w:hint="eastAsia"/>
        </w:rPr>
        <w:t>問４　以下の医療処置を受けている人数について、ご記入ください。</w:t>
      </w:r>
      <w:r w:rsidRPr="00647AEB">
        <w:rPr>
          <w:rFonts w:ascii="ＭＳ ゴシック" w:eastAsia="ＭＳ ゴシック" w:hAnsi="ＭＳ ゴシック" w:hint="eastAsia"/>
          <w:noProof/>
        </w:rPr>
        <w:t>（数値を記入）</w:t>
      </w:r>
    </w:p>
    <w:tbl>
      <w:tblPr>
        <w:tblStyle w:val="a7"/>
        <w:tblW w:w="9645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1"/>
        <w:gridCol w:w="2411"/>
        <w:gridCol w:w="2411"/>
        <w:gridCol w:w="2412"/>
      </w:tblGrid>
      <w:tr w:rsidR="000439C3" w:rsidRPr="00647AEB" w14:paraId="05DA9051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17454874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1) 点滴の管理</w:t>
            </w:r>
          </w:p>
        </w:tc>
        <w:tc>
          <w:tcPr>
            <w:tcW w:w="2411" w:type="dxa"/>
          </w:tcPr>
          <w:p w14:paraId="57F943C2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10A95D78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/>
                <w:sz w:val="21"/>
              </w:rPr>
              <w:t>2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中心静脈栄養</w:t>
            </w:r>
          </w:p>
        </w:tc>
        <w:tc>
          <w:tcPr>
            <w:tcW w:w="2412" w:type="dxa"/>
          </w:tcPr>
          <w:p w14:paraId="4C737EF6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69777036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CDF2AF3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3)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透析</w:t>
            </w:r>
          </w:p>
        </w:tc>
        <w:tc>
          <w:tcPr>
            <w:tcW w:w="2411" w:type="dxa"/>
          </w:tcPr>
          <w:p w14:paraId="087F769C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1CF5F958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4)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ストーマの処置</w:t>
            </w:r>
          </w:p>
        </w:tc>
        <w:tc>
          <w:tcPr>
            <w:tcW w:w="2412" w:type="dxa"/>
          </w:tcPr>
          <w:p w14:paraId="236B6110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6EB79D23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618B9CF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5)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酸素療法</w:t>
            </w:r>
          </w:p>
        </w:tc>
        <w:tc>
          <w:tcPr>
            <w:tcW w:w="2411" w:type="dxa"/>
          </w:tcPr>
          <w:p w14:paraId="1D9D0D26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D0E2134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6)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レスピレーター</w:t>
            </w:r>
          </w:p>
        </w:tc>
        <w:tc>
          <w:tcPr>
            <w:tcW w:w="2412" w:type="dxa"/>
          </w:tcPr>
          <w:p w14:paraId="121C9CCA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06208985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15144AEB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7)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気管切開の処置</w:t>
            </w:r>
          </w:p>
        </w:tc>
        <w:tc>
          <w:tcPr>
            <w:tcW w:w="2411" w:type="dxa"/>
          </w:tcPr>
          <w:p w14:paraId="468ACEF2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5631EEE2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8)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疼痛の看護</w:t>
            </w:r>
          </w:p>
        </w:tc>
        <w:tc>
          <w:tcPr>
            <w:tcW w:w="2412" w:type="dxa"/>
          </w:tcPr>
          <w:p w14:paraId="54A62D31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10C6D33D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9486931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9)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経管栄養</w:t>
            </w:r>
          </w:p>
        </w:tc>
        <w:tc>
          <w:tcPr>
            <w:tcW w:w="2411" w:type="dxa"/>
          </w:tcPr>
          <w:p w14:paraId="59F84747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4D35DC4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10)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モニター測定</w:t>
            </w:r>
          </w:p>
        </w:tc>
        <w:tc>
          <w:tcPr>
            <w:tcW w:w="2412" w:type="dxa"/>
          </w:tcPr>
          <w:p w14:paraId="5BC0DC0D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04F39D04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36A28FF2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11)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褥瘡の処置</w:t>
            </w:r>
          </w:p>
        </w:tc>
        <w:tc>
          <w:tcPr>
            <w:tcW w:w="2411" w:type="dxa"/>
          </w:tcPr>
          <w:p w14:paraId="15790704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F0EDE99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>2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カテーテル</w:t>
            </w:r>
          </w:p>
        </w:tc>
        <w:tc>
          <w:tcPr>
            <w:tcW w:w="2412" w:type="dxa"/>
            <w:tcBorders>
              <w:bottom w:val="single" w:sz="4" w:space="0" w:color="808080" w:themeColor="background1" w:themeShade="80"/>
            </w:tcBorders>
          </w:tcPr>
          <w:p w14:paraId="587E6B9F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  <w:tr w:rsidR="000439C3" w:rsidRPr="00647AEB" w14:paraId="683D7415" w14:textId="77777777" w:rsidTr="00F76E35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10DB454C" w14:textId="77777777" w:rsidR="000439C3" w:rsidRPr="00647AEB" w:rsidRDefault="000439C3" w:rsidP="00F76E35">
            <w:pPr>
              <w:spacing w:line="320" w:lineRule="exact"/>
              <w:rPr>
                <w:rFonts w:ascii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>3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647AEB">
              <w:rPr>
                <w:rFonts w:asciiTheme="minorEastAsia" w:hAnsiTheme="minorEastAsia"/>
                <w:sz w:val="21"/>
              </w:rPr>
              <w:t xml:space="preserve"> </w:t>
            </w:r>
            <w:r w:rsidRPr="001557A5">
              <w:rPr>
                <w:rFonts w:asciiTheme="minorEastAsia" w:eastAsiaTheme="minorEastAsia" w:hAnsiTheme="minorEastAsia" w:hint="eastAsia"/>
                <w:sz w:val="21"/>
                <w:rPrChange w:id="32" w:author="向井 絵美" w:date="2020-11-27T16:15:00Z">
                  <w:rPr>
                    <w:rFonts w:asciiTheme="minorEastAsia" w:hAnsiTheme="minorEastAsia" w:hint="eastAsia"/>
                    <w:sz w:val="21"/>
                  </w:rPr>
                </w:rPrChange>
              </w:rPr>
              <w:t>喀痰吸引</w:t>
            </w:r>
          </w:p>
        </w:tc>
        <w:tc>
          <w:tcPr>
            <w:tcW w:w="2411" w:type="dxa"/>
          </w:tcPr>
          <w:p w14:paraId="46FE39D8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hAnsiTheme="minorEastAsia" w:cs="Arial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  <w:tc>
          <w:tcPr>
            <w:tcW w:w="2411" w:type="dxa"/>
            <w:tcBorders>
              <w:tr2bl w:val="nil"/>
            </w:tcBorders>
            <w:shd w:val="clear" w:color="auto" w:fill="F2F2F2" w:themeFill="background1" w:themeFillShade="F2"/>
            <w:vAlign w:val="center"/>
          </w:tcPr>
          <w:p w14:paraId="21FDE704" w14:textId="77777777" w:rsidR="000439C3" w:rsidRPr="00647AEB" w:rsidRDefault="000439C3" w:rsidP="00F76E35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>4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647AEB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インスリン注射</w:t>
            </w:r>
          </w:p>
        </w:tc>
        <w:tc>
          <w:tcPr>
            <w:tcW w:w="2412" w:type="dxa"/>
            <w:tcBorders>
              <w:tr2bl w:val="nil"/>
            </w:tcBorders>
          </w:tcPr>
          <w:p w14:paraId="24944C3D" w14:textId="77777777" w:rsidR="000439C3" w:rsidRPr="00647AEB" w:rsidRDefault="000439C3" w:rsidP="00F76E35">
            <w:pPr>
              <w:spacing w:beforeLines="25" w:before="87" w:line="32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</w:t>
            </w:r>
            <w:r w:rsidRPr="00647AEB">
              <w:rPr>
                <w:rFonts w:asciiTheme="minorEastAsia" w:eastAsiaTheme="minorEastAsia" w:hAnsiTheme="minorEastAsia" w:cs="Arial" w:hint="eastAsia"/>
                <w:sz w:val="21"/>
              </w:rPr>
              <w:t>〕 人</w:t>
            </w:r>
          </w:p>
        </w:tc>
      </w:tr>
    </w:tbl>
    <w:bookmarkEnd w:id="0"/>
    <w:p w14:paraId="189B451D" w14:textId="77777777" w:rsidR="000439C3" w:rsidRPr="00606FE6" w:rsidRDefault="000439C3" w:rsidP="000439C3">
      <w:pPr>
        <w:spacing w:afterLines="50" w:after="175"/>
        <w:ind w:left="241" w:hangingChars="100" w:hanging="241"/>
        <w:rPr>
          <w:rFonts w:asciiTheme="majorEastAsia" w:eastAsiaTheme="majorEastAsia" w:hAnsiTheme="majorEastAsia"/>
          <w:b/>
          <w:sz w:val="24"/>
        </w:rPr>
      </w:pPr>
      <w:r w:rsidRPr="00606FE6">
        <w:rPr>
          <w:rFonts w:asciiTheme="majorEastAsia" w:eastAsiaTheme="majorEastAsia" w:hAnsiTheme="majorEastAsia" w:hint="eastAsia"/>
          <w:b/>
          <w:sz w:val="24"/>
        </w:rPr>
        <w:lastRenderedPageBreak/>
        <w:t>ここからは、</w:t>
      </w:r>
      <w:r w:rsidRPr="00606FE6">
        <w:rPr>
          <w:rFonts w:asciiTheme="majorEastAsia" w:eastAsiaTheme="majorEastAsia" w:hAnsiTheme="majorEastAsia" w:hint="eastAsia"/>
          <w:b/>
          <w:sz w:val="24"/>
          <w:bdr w:val="single" w:sz="4" w:space="0" w:color="auto"/>
        </w:rPr>
        <w:t>過去1年間の新規</w:t>
      </w:r>
      <w:r>
        <w:rPr>
          <w:rFonts w:asciiTheme="majorEastAsia" w:eastAsiaTheme="majorEastAsia" w:hAnsiTheme="majorEastAsia" w:hint="eastAsia"/>
          <w:b/>
          <w:sz w:val="24"/>
          <w:bdr w:val="single" w:sz="4" w:space="0" w:color="auto"/>
        </w:rPr>
        <w:t>の</w:t>
      </w:r>
      <w:r w:rsidRPr="00606FE6">
        <w:rPr>
          <w:rFonts w:asciiTheme="majorEastAsia" w:eastAsiaTheme="majorEastAsia" w:hAnsiTheme="majorEastAsia" w:hint="eastAsia"/>
          <w:b/>
          <w:sz w:val="24"/>
          <w:bdr w:val="single" w:sz="4" w:space="0" w:color="auto"/>
        </w:rPr>
        <w:t>入所・入居者</w:t>
      </w:r>
      <w:r w:rsidRPr="00606FE6">
        <w:rPr>
          <w:rFonts w:asciiTheme="majorEastAsia" w:eastAsiaTheme="majorEastAsia" w:hAnsiTheme="majorEastAsia" w:hint="eastAsia"/>
          <w:b/>
          <w:sz w:val="24"/>
        </w:rPr>
        <w:t>についてお伺いします。</w:t>
      </w:r>
    </w:p>
    <w:p w14:paraId="17B72A33" w14:textId="4A155B96" w:rsidR="000439C3" w:rsidRPr="00F11066" w:rsidRDefault="000439C3" w:rsidP="00D50B5A">
      <w:pPr>
        <w:spacing w:afterLines="50" w:after="175"/>
        <w:ind w:left="420" w:rightChars="128" w:right="282" w:hangingChars="200" w:hanging="420"/>
        <w:rPr>
          <w:rFonts w:ascii="ＭＳ ゴシック" w:eastAsia="ＭＳ ゴシック" w:hAnsi="ＭＳ ゴシック"/>
          <w:noProof/>
          <w:sz w:val="21"/>
        </w:rPr>
      </w:pPr>
      <w:r w:rsidRPr="00F11066">
        <w:rPr>
          <w:rFonts w:ascii="ＭＳ ゴシック" w:eastAsia="ＭＳ ゴシック" w:hAnsi="ＭＳ ゴシック" w:hint="eastAsia"/>
          <w:sz w:val="21"/>
        </w:rPr>
        <w:t xml:space="preserve">問５　</w:t>
      </w:r>
      <w:r w:rsidR="00A878DA" w:rsidRPr="004C4CB8">
        <w:rPr>
          <w:rFonts w:ascii="ＭＳ ゴシック" w:eastAsia="ＭＳ ゴシック" w:hAnsi="ＭＳ ゴシック" w:hint="eastAsia"/>
          <w:noProof/>
          <w:sz w:val="21"/>
          <w:rPrChange w:id="33" w:author="11345@microsoftonline2016.com" w:date="2020-11-27T14:44:00Z">
            <w:rPr>
              <w:rFonts w:ascii="ＭＳ ゴシック" w:eastAsia="ＭＳ ゴシック" w:hAnsi="ＭＳ ゴシック" w:hint="eastAsia"/>
              <w:noProof/>
              <w:sz w:val="21"/>
              <w:highlight w:val="yellow"/>
            </w:rPr>
          </w:rPrChange>
        </w:rPr>
        <w:t>過去１年間（</w:t>
      </w:r>
      <w:del w:id="34" w:author="黒木幸代" w:date="2020-11-13T19:01:00Z">
        <w:r w:rsidR="00A878DA" w:rsidRPr="004C4CB8" w:rsidDel="003611B2">
          <w:rPr>
            <w:rFonts w:ascii="ＭＳ ゴシック" w:eastAsia="ＭＳ ゴシック" w:hAnsi="ＭＳ ゴシック" w:hint="eastAsia"/>
            <w:noProof/>
            <w:sz w:val="21"/>
            <w:rPrChange w:id="35" w:author="11345@microsoftonline2016.com" w:date="2020-11-27T14:44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delText>●年●月●日～●年●月●日</w:delText>
        </w:r>
      </w:del>
      <w:ins w:id="36" w:author="黒木幸代" w:date="2020-11-13T19:02:00Z">
        <w:r w:rsidR="008F2B75" w:rsidRPr="004C4CB8">
          <w:rPr>
            <w:rFonts w:ascii="ＭＳ ゴシック" w:eastAsia="ＭＳ ゴシック" w:hAnsi="ＭＳ ゴシック" w:hint="eastAsia"/>
            <w:noProof/>
            <w:sz w:val="21"/>
            <w:rPrChange w:id="37" w:author="11345@microsoftonline2016.com" w:date="2020-11-27T14:44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t>令和</w:t>
        </w:r>
      </w:ins>
      <w:ins w:id="38" w:author="user" w:date="2023-06-27T06:05:00Z">
        <w:r w:rsidR="005002A6">
          <w:rPr>
            <w:rFonts w:ascii="ＭＳ ゴシック" w:eastAsia="ＭＳ ゴシック" w:hAnsi="ＭＳ ゴシック" w:hint="eastAsia"/>
            <w:noProof/>
            <w:sz w:val="21"/>
          </w:rPr>
          <w:t>５</w:t>
        </w:r>
      </w:ins>
      <w:ins w:id="39" w:author="黒木幸代" w:date="2020-11-13T19:02:00Z">
        <w:del w:id="40" w:author="user" w:date="2023-06-27T06:05:00Z">
          <w:r w:rsidR="008F2B75" w:rsidRPr="004C4CB8" w:rsidDel="005002A6">
            <w:rPr>
              <w:rFonts w:ascii="ＭＳ ゴシック" w:eastAsia="ＭＳ ゴシック" w:hAnsi="ＭＳ ゴシック" w:hint="eastAsia"/>
              <w:noProof/>
              <w:sz w:val="21"/>
              <w:rPrChange w:id="41" w:author="11345@microsoftonline2016.com" w:date="2020-11-27T14:44:00Z">
                <w:rPr>
                  <w:rFonts w:ascii="ＭＳ ゴシック" w:eastAsia="ＭＳ ゴシック" w:hAnsi="ＭＳ ゴシック" w:hint="eastAsia"/>
                  <w:noProof/>
                  <w:sz w:val="21"/>
                  <w:highlight w:val="yellow"/>
                </w:rPr>
              </w:rPrChange>
            </w:rPr>
            <w:delText>２</w:delText>
          </w:r>
        </w:del>
        <w:r w:rsidR="008F2B75" w:rsidRPr="004C4CB8">
          <w:rPr>
            <w:rFonts w:ascii="ＭＳ ゴシック" w:eastAsia="ＭＳ ゴシック" w:hAnsi="ＭＳ ゴシック" w:hint="eastAsia"/>
            <w:noProof/>
            <w:sz w:val="21"/>
            <w:rPrChange w:id="42" w:author="11345@microsoftonline2016.com" w:date="2020-11-27T14:44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t>年</w:t>
        </w:r>
      </w:ins>
      <w:ins w:id="43" w:author="user" w:date="2023-06-27T06:06:00Z">
        <w:r w:rsidR="005002A6">
          <w:rPr>
            <w:rFonts w:ascii="ＭＳ ゴシック" w:eastAsia="ＭＳ ゴシック" w:hAnsi="ＭＳ ゴシック" w:hint="eastAsia"/>
            <w:noProof/>
            <w:sz w:val="21"/>
          </w:rPr>
          <w:t>６</w:t>
        </w:r>
      </w:ins>
      <w:ins w:id="44" w:author="黒木幸代" w:date="2020-11-13T19:03:00Z">
        <w:del w:id="45" w:author="user" w:date="2023-06-27T06:06:00Z">
          <w:r w:rsidR="008F2B75" w:rsidRPr="004C4CB8" w:rsidDel="005002A6">
            <w:rPr>
              <w:rFonts w:ascii="ＭＳ ゴシック" w:eastAsia="ＭＳ ゴシック" w:hAnsi="ＭＳ ゴシック" w:hint="eastAsia"/>
              <w:noProof/>
              <w:sz w:val="21"/>
              <w:rPrChange w:id="46" w:author="11345@microsoftonline2016.com" w:date="2020-11-27T14:44:00Z">
                <w:rPr>
                  <w:rFonts w:ascii="ＭＳ ゴシック" w:eastAsia="ＭＳ ゴシック" w:hAnsi="ＭＳ ゴシック" w:hint="eastAsia"/>
                  <w:noProof/>
                  <w:sz w:val="21"/>
                  <w:highlight w:val="yellow"/>
                </w:rPr>
              </w:rPrChange>
            </w:rPr>
            <w:delText>１０</w:delText>
          </w:r>
        </w:del>
      </w:ins>
      <w:ins w:id="47" w:author="黒木幸代" w:date="2020-11-13T19:02:00Z">
        <w:r w:rsidR="003611B2" w:rsidRPr="004C4CB8">
          <w:rPr>
            <w:rFonts w:ascii="ＭＳ ゴシック" w:eastAsia="ＭＳ ゴシック" w:hAnsi="ＭＳ ゴシック" w:hint="eastAsia"/>
            <w:noProof/>
            <w:sz w:val="21"/>
            <w:rPrChange w:id="48" w:author="11345@microsoftonline2016.com" w:date="2020-11-27T14:44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t>月３０日まで</w:t>
        </w:r>
      </w:ins>
      <w:r w:rsidR="00A878DA" w:rsidRPr="004C4CB8">
        <w:rPr>
          <w:rFonts w:ascii="ＭＳ ゴシック" w:eastAsia="ＭＳ ゴシック" w:hAnsi="ＭＳ ゴシック" w:hint="eastAsia"/>
          <w:noProof/>
          <w:sz w:val="21"/>
          <w:rPrChange w:id="49" w:author="11345@microsoftonline2016.com" w:date="2020-11-27T14:44:00Z">
            <w:rPr>
              <w:rFonts w:ascii="ＭＳ ゴシック" w:eastAsia="ＭＳ ゴシック" w:hAnsi="ＭＳ ゴシック" w:hint="eastAsia"/>
              <w:noProof/>
              <w:sz w:val="21"/>
              <w:highlight w:val="yellow"/>
            </w:rPr>
          </w:rPrChange>
        </w:rPr>
        <w:t>）</w:t>
      </w:r>
      <w:r w:rsidRPr="004C4CB8">
        <w:rPr>
          <w:rFonts w:ascii="ＭＳ ゴシック" w:eastAsia="ＭＳ ゴシック" w:hAnsi="ＭＳ ゴシック" w:hint="eastAsia"/>
          <w:sz w:val="21"/>
          <w:rPrChange w:id="50" w:author="11345@microsoftonline2016.com" w:date="2020-11-27T14:44:00Z">
            <w:rPr>
              <w:rFonts w:ascii="ＭＳ ゴシック" w:eastAsia="ＭＳ ゴシック" w:hAnsi="ＭＳ ゴシック" w:hint="eastAsia"/>
              <w:sz w:val="21"/>
              <w:highlight w:val="yellow"/>
            </w:rPr>
          </w:rPrChange>
        </w:rPr>
        <w:t>に</w:t>
      </w:r>
      <w:r w:rsidRPr="00F11066">
        <w:rPr>
          <w:rFonts w:ascii="ＭＳ ゴシック" w:eastAsia="ＭＳ ゴシック" w:hAnsi="ＭＳ ゴシック" w:hint="eastAsia"/>
          <w:sz w:val="21"/>
        </w:rPr>
        <w:t>、貴施設等に新規で入所・入居した人の人数をご記入ください。</w:t>
      </w:r>
    </w:p>
    <w:p w14:paraId="68DAB700" w14:textId="77777777" w:rsidR="000439C3" w:rsidRPr="00647AEB" w:rsidRDefault="00A35AEA" w:rsidP="000439C3">
      <w:pPr>
        <w:spacing w:afterLines="50" w:after="175"/>
        <w:ind w:left="440" w:hangingChars="200" w:hanging="440"/>
        <w:rPr>
          <w:rFonts w:ascii="ＭＳ ゴシック" w:eastAsia="ＭＳ ゴシック" w:hAnsi="ＭＳ ゴシック"/>
        </w:rPr>
      </w:pP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CB55A7" wp14:editId="0EA1B66C">
                <wp:simplePos x="0" y="0"/>
                <wp:positionH relativeFrom="column">
                  <wp:posOffset>5985510</wp:posOffset>
                </wp:positionH>
                <wp:positionV relativeFrom="paragraph">
                  <wp:posOffset>395605</wp:posOffset>
                </wp:positionV>
                <wp:extent cx="180975" cy="7029450"/>
                <wp:effectExtent l="0" t="0" r="952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" cy="70294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8CABBF" w14:textId="77777777" w:rsidR="00A35AEA" w:rsidRPr="00A35AEA" w:rsidRDefault="00A35AEA" w:rsidP="00A35AEA">
                            <w:pPr>
                              <w:spacing w:line="240" w:lineRule="exact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A35AEA">
                              <w:rPr>
                                <w:rFonts w:hint="eastAsia"/>
                                <w:b/>
                                <w:color w:val="FFFFFF" w:themeColor="background1"/>
                                <w:sz w:val="20"/>
                              </w:rPr>
                              <w:t>合計人数が一致することを、ご確認ください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B55A7" id="テキスト ボックス 6" o:spid="_x0000_s1027" type="#_x0000_t202" style="position:absolute;left:0;text-align:left;margin-left:471.3pt;margin-top:31.15pt;width:14.25pt;height:55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" fillcolor="#404040 [2429]" stroked="f" strokeweight=".5pt">
                <v:textbox style="layout-flow:vertical-ideographic" inset="0,,0">
                  <w:txbxContent>
                    <w:p w14:paraId="668CABBF" w14:textId="77777777" w:rsidR="00A35AEA" w:rsidRPr="00A35AEA" w:rsidRDefault="00A35AEA" w:rsidP="00A35AEA">
                      <w:pPr>
                        <w:spacing w:line="240" w:lineRule="exact"/>
                        <w:jc w:val="center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A35AEA">
                        <w:rPr>
                          <w:rFonts w:hint="eastAsia"/>
                          <w:b/>
                          <w:color w:val="FFFFFF" w:themeColor="background1"/>
                          <w:sz w:val="20"/>
                        </w:rPr>
                        <w:t>合計人数が一致することを、ご確認ください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DFFD09" wp14:editId="67FB3E20">
                <wp:simplePos x="0" y="0"/>
                <wp:positionH relativeFrom="column">
                  <wp:posOffset>5775324</wp:posOffset>
                </wp:positionH>
                <wp:positionV relativeFrom="paragraph">
                  <wp:posOffset>280670</wp:posOffset>
                </wp:positionV>
                <wp:extent cx="219075" cy="466725"/>
                <wp:effectExtent l="0" t="0" r="9525" b="9525"/>
                <wp:wrapNone/>
                <wp:docPr id="4" name="矢印: 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466725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A8D2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4" o:spid="_x0000_s1026" type="#_x0000_t13" style="position:absolute;left:0;text-align:left;margin-left:454.75pt;margin-top:22.1pt;width:17.25pt;height:36.75pt;rotation:18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" adj="10800" fillcolor="#404040 [2429]" stroked="f" strokeweight="2pt"/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B3535" wp14:editId="7384F516">
                <wp:simplePos x="0" y="0"/>
                <wp:positionH relativeFrom="column">
                  <wp:posOffset>-120015</wp:posOffset>
                </wp:positionH>
                <wp:positionV relativeFrom="paragraph">
                  <wp:posOffset>490855</wp:posOffset>
                </wp:positionV>
                <wp:extent cx="432000" cy="501748"/>
                <wp:effectExtent l="0" t="0" r="25400" b="88900"/>
                <wp:wrapNone/>
                <wp:docPr id="99" name="フリーフォーム: 図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2000" cy="501748"/>
                        </a:xfrm>
                        <a:custGeom>
                          <a:avLst/>
                          <a:gdLst>
                            <a:gd name="connsiteX0" fmla="*/ 234461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8549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66032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78564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132711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78297" h="398585">
                              <a:moveTo>
                                <a:pt x="132711" y="0"/>
                              </a:moveTo>
                              <a:lnTo>
                                <a:pt x="0" y="0"/>
                              </a:lnTo>
                              <a:lnTo>
                                <a:pt x="0" y="398585"/>
                              </a:lnTo>
                              <a:lnTo>
                                <a:pt x="478297" y="39858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headEnd type="triangle"/>
                          <a:tailEnd w="lg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AD157" id="フリーフォーム: 図形 99" o:spid="_x0000_s1026" style="position:absolute;left:0;text-align:left;margin-left:-9.45pt;margin-top:38.65pt;width:34pt;height:3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8297,398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" path="m132711,l,,,398585r478297,e" filled="f" strokecolor="black [3213]" strokeweight="2pt">
                <v:stroke startarrow="block" endarrowwidth="wide"/>
                <v:path arrowok="t" o:connecttype="custom" o:connectlocs="119865,0;0,0;0,501748;432000,501748" o:connectangles="0,0,0,0"/>
              </v:shape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</w:rPr>
        <w:t>※</w:t>
      </w:r>
      <w:r w:rsidR="000439C3">
        <w:rPr>
          <w:rFonts w:ascii="ＭＳ ゴシック" w:eastAsia="ＭＳ ゴシック" w:hAnsi="ＭＳ ゴシック"/>
        </w:rPr>
        <w:t xml:space="preserve"> </w:t>
      </w:r>
      <w:r w:rsidR="000439C3">
        <w:rPr>
          <w:rFonts w:ascii="ＭＳ ゴシック" w:eastAsia="ＭＳ ゴシック" w:hAnsi="ＭＳ ゴシック" w:hint="eastAsia"/>
          <w:sz w:val="20"/>
        </w:rPr>
        <w:t>貴施設等に入所・入居している方で、</w:t>
      </w:r>
      <w:r w:rsidR="000439C3" w:rsidRPr="00BE55AB">
        <w:rPr>
          <w:rFonts w:ascii="ＭＳ ゴシック" w:eastAsia="ＭＳ ゴシック" w:hAnsi="ＭＳ ゴシック" w:hint="eastAsia"/>
          <w:sz w:val="20"/>
        </w:rPr>
        <w:t>一時的</w:t>
      </w:r>
      <w:r w:rsidR="000439C3">
        <w:rPr>
          <w:rFonts w:ascii="ＭＳ ゴシック" w:eastAsia="ＭＳ ゴシック" w:hAnsi="ＭＳ ゴシック" w:hint="eastAsia"/>
          <w:sz w:val="20"/>
        </w:rPr>
        <w:t>な</w:t>
      </w:r>
      <w:r w:rsidR="000439C3" w:rsidRPr="00BE55AB">
        <w:rPr>
          <w:rFonts w:ascii="ＭＳ ゴシック" w:eastAsia="ＭＳ ゴシック" w:hAnsi="ＭＳ ゴシック" w:hint="eastAsia"/>
          <w:sz w:val="20"/>
        </w:rPr>
        <w:t>入院</w:t>
      </w:r>
      <w:r w:rsidR="000439C3">
        <w:rPr>
          <w:rFonts w:ascii="ＭＳ ゴシック" w:eastAsia="ＭＳ ゴシック" w:hAnsi="ＭＳ ゴシック" w:hint="eastAsia"/>
          <w:sz w:val="20"/>
        </w:rPr>
        <w:t>等で</w:t>
      </w:r>
      <w:r w:rsidR="000439C3" w:rsidRPr="00BE55AB">
        <w:rPr>
          <w:rFonts w:ascii="ＭＳ ゴシック" w:eastAsia="ＭＳ ゴシック" w:hAnsi="ＭＳ ゴシック" w:hint="eastAsia"/>
          <w:sz w:val="20"/>
        </w:rPr>
        <w:t>貴施設等に戻った方は含めないでください。</w:t>
      </w:r>
    </w:p>
    <w:tbl>
      <w:tblPr>
        <w:tblStyle w:val="a7"/>
        <w:tblW w:w="8505" w:type="dxa"/>
        <w:tblInd w:w="56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395"/>
        <w:gridCol w:w="4110"/>
      </w:tblGrid>
      <w:tr w:rsidR="000439C3" w:rsidRPr="00647AEB" w14:paraId="21F34418" w14:textId="77777777" w:rsidTr="00A35AEA">
        <w:tc>
          <w:tcPr>
            <w:tcW w:w="4395" w:type="dxa"/>
            <w:tcBorders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AB57FD" w14:textId="77777777" w:rsidR="000439C3" w:rsidRPr="00647AEB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bookmarkStart w:id="51" w:name="_Hlk3484334"/>
            <w:r>
              <w:rPr>
                <w:rFonts w:asciiTheme="minorEastAsia" w:eastAsiaTheme="minorEastAsia" w:hAnsiTheme="minorEastAsia" w:hint="eastAsia"/>
                <w:sz w:val="21"/>
              </w:rPr>
              <w:t>新規の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入所・入居</w:t>
            </w:r>
            <w:r>
              <w:rPr>
                <w:rFonts w:asciiTheme="minorEastAsia" w:eastAsiaTheme="minorEastAsia" w:hAnsiTheme="minorEastAsia" w:hint="eastAsia"/>
                <w:sz w:val="21"/>
              </w:rPr>
              <w:t>者</w:t>
            </w:r>
            <w:r w:rsidRPr="00647AEB">
              <w:rPr>
                <w:rFonts w:asciiTheme="minorEastAsia" w:eastAsiaTheme="minorEastAsia" w:hAnsiTheme="minorEastAsia" w:hint="eastAsia"/>
                <w:sz w:val="21"/>
              </w:rPr>
              <w:t>数</w:t>
            </w:r>
            <w:bookmarkEnd w:id="51"/>
            <w:r w:rsidRPr="00647AEB">
              <w:rPr>
                <w:rFonts w:asciiTheme="minorEastAsia" w:eastAsiaTheme="minorEastAsia" w:hAnsiTheme="minorEastAsia" w:hint="eastAsia"/>
                <w:sz w:val="21"/>
              </w:rPr>
              <w:t>（合計）</w:t>
            </w:r>
          </w:p>
        </w:tc>
        <w:tc>
          <w:tcPr>
            <w:tcW w:w="41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D5B4859" w14:textId="77777777" w:rsidR="000439C3" w:rsidRPr="00647AEB" w:rsidRDefault="000439C3" w:rsidP="00F76E35">
            <w:pPr>
              <w:spacing w:beforeLines="40" w:before="140"/>
              <w:jc w:val="center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 xml:space="preserve">〕 人　</w:t>
            </w:r>
            <w:r w:rsidRPr="00A35AEA">
              <w:rPr>
                <w:rFonts w:ascii="ＭＳ Ｐ明朝" w:eastAsia="ＭＳ Ｐ明朝" w:hAnsi="ＭＳ Ｐ明朝" w:cs="Arial" w:hint="eastAsia"/>
                <w:sz w:val="24"/>
              </w:rPr>
              <w:t>★</w:t>
            </w:r>
          </w:p>
        </w:tc>
      </w:tr>
    </w:tbl>
    <w:p w14:paraId="0C880452" w14:textId="77777777" w:rsidR="000439C3" w:rsidRPr="00647AEB" w:rsidRDefault="000439C3" w:rsidP="000439C3">
      <w:pPr>
        <w:ind w:left="220" w:hangingChars="100" w:hanging="220"/>
        <w:rPr>
          <w:rFonts w:asciiTheme="majorEastAsia" w:eastAsiaTheme="majorEastAsia" w:hAnsiTheme="majorEastAsia"/>
        </w:rPr>
      </w:pPr>
    </w:p>
    <w:p w14:paraId="591A68B9" w14:textId="77777777" w:rsidR="000439C3" w:rsidRPr="00F11066" w:rsidRDefault="000439C3" w:rsidP="00A35AEA">
      <w:pPr>
        <w:ind w:leftChars="50" w:left="530" w:rightChars="192" w:right="422" w:hangingChars="200" w:hanging="420"/>
        <w:rPr>
          <w:rFonts w:asciiTheme="majorEastAsia" w:eastAsiaTheme="majorEastAsia" w:hAnsiTheme="majorEastAsia"/>
          <w:sz w:val="21"/>
        </w:rPr>
      </w:pPr>
      <w:r w:rsidRPr="00F11066">
        <w:rPr>
          <w:rFonts w:asciiTheme="majorEastAsia" w:eastAsiaTheme="majorEastAsia" w:hAnsiTheme="majorEastAsia" w:hint="eastAsia"/>
          <w:sz w:val="21"/>
        </w:rPr>
        <w:t>問６　問５でご記入いただいた過去１年間の新規の入所・入居者について、</w:t>
      </w:r>
      <w:r w:rsidRPr="00F11066">
        <w:rPr>
          <w:rFonts w:ascii="ＭＳ ゴシック" w:eastAsia="ＭＳ ゴシック" w:hAnsi="ＭＳ ゴシック" w:hint="eastAsia"/>
          <w:sz w:val="21"/>
          <w:u w:val="single"/>
        </w:rPr>
        <w:t>入所・入居する前の</w:t>
      </w:r>
      <w:r w:rsidR="00A35AEA">
        <w:rPr>
          <w:rFonts w:ascii="ＭＳ ゴシック" w:eastAsia="ＭＳ ゴシック" w:hAnsi="ＭＳ ゴシック"/>
          <w:sz w:val="21"/>
          <w:u w:val="single"/>
        </w:rPr>
        <w:br/>
      </w:r>
      <w:r w:rsidRPr="00F11066">
        <w:rPr>
          <w:rFonts w:ascii="ＭＳ ゴシック" w:eastAsia="ＭＳ ゴシック" w:hAnsi="ＭＳ ゴシック" w:hint="eastAsia"/>
          <w:sz w:val="21"/>
          <w:u w:val="single"/>
        </w:rPr>
        <w:t>居場所別の人数</w:t>
      </w:r>
      <w:r w:rsidRPr="00F11066">
        <w:rPr>
          <w:rFonts w:ascii="ＭＳ ゴシック" w:eastAsia="ＭＳ ゴシック" w:hAnsi="ＭＳ ゴシック" w:hint="eastAsia"/>
          <w:sz w:val="21"/>
        </w:rPr>
        <w:t>をご記入ください。</w:t>
      </w:r>
    </w:p>
    <w:p w14:paraId="65305E1E" w14:textId="77777777" w:rsidR="000439C3" w:rsidRPr="00BE55AB" w:rsidRDefault="000439C3" w:rsidP="00A35AEA">
      <w:pPr>
        <w:spacing w:beforeLines="50" w:before="175"/>
        <w:ind w:leftChars="50" w:left="310" w:rightChars="192" w:right="422" w:hangingChars="100" w:hanging="200"/>
        <w:rPr>
          <w:rFonts w:ascii="ＭＳ ゴシック" w:eastAsia="ＭＳ ゴシック" w:hAnsi="ＭＳ ゴシック"/>
          <w:sz w:val="20"/>
          <w:u w:val="single"/>
        </w:rPr>
      </w:pPr>
      <w:r w:rsidRPr="00780E70">
        <w:rPr>
          <w:rFonts w:ascii="ＭＳ ゴシック" w:eastAsia="ＭＳ ゴシック" w:hAnsi="ＭＳ ゴシック" w:hint="eastAsia"/>
          <w:sz w:val="20"/>
        </w:rPr>
        <w:t>※</w:t>
      </w:r>
      <w:r w:rsidRPr="00BE55AB">
        <w:rPr>
          <w:rFonts w:ascii="ＭＳ ゴシック" w:eastAsia="ＭＳ ゴシック" w:hAnsi="ＭＳ ゴシック" w:hint="eastAsia"/>
          <w:sz w:val="20"/>
          <w:u w:val="single"/>
        </w:rPr>
        <w:t>「14）合計」と、問５「新規の入所・入居者数（合計）」（★欄）が一致する</w:t>
      </w:r>
      <w:r w:rsidRPr="00780E70">
        <w:rPr>
          <w:rFonts w:ascii="ＭＳ ゴシック" w:eastAsia="ＭＳ ゴシック" w:hAnsi="ＭＳ ゴシック" w:hint="eastAsia"/>
          <w:sz w:val="20"/>
        </w:rPr>
        <w:t>ことをご確認ください。</w:t>
      </w:r>
    </w:p>
    <w:p w14:paraId="0B9787BB" w14:textId="77777777" w:rsidR="000439C3" w:rsidRPr="00BE55AB" w:rsidRDefault="00A35AEA" w:rsidP="000439C3">
      <w:pPr>
        <w:spacing w:afterLines="50" w:after="175"/>
        <w:ind w:leftChars="50" w:left="330" w:hangingChars="100" w:hanging="220"/>
        <w:rPr>
          <w:rFonts w:ascii="ＭＳ ゴシック" w:eastAsia="ＭＳ ゴシック" w:hAnsi="ＭＳ ゴシック"/>
          <w:sz w:val="20"/>
        </w:rPr>
      </w:pP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AB384B" wp14:editId="599B59A8">
                <wp:simplePos x="0" y="0"/>
                <wp:positionH relativeFrom="column">
                  <wp:posOffset>5775325</wp:posOffset>
                </wp:positionH>
                <wp:positionV relativeFrom="paragraph">
                  <wp:posOffset>5389880</wp:posOffset>
                </wp:positionV>
                <wp:extent cx="219075" cy="466725"/>
                <wp:effectExtent l="0" t="0" r="9525" b="9525"/>
                <wp:wrapNone/>
                <wp:docPr id="7" name="矢印: 右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466725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9E4A7" id="矢印: 右 7" o:spid="_x0000_s1026" type="#_x0000_t13" style="position:absolute;left:0;text-align:left;margin-left:454.75pt;margin-top:424.4pt;width:17.25pt;height:36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" adj="10800" fillcolor="#404040 [2429]" stroked="f" strokeweight="2pt"/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※</w:t>
      </w:r>
      <w:r w:rsidR="000439C3">
        <w:rPr>
          <w:rFonts w:ascii="ＭＳ ゴシック" w:eastAsia="ＭＳ ゴシック" w:hAnsi="ＭＳ ゴシック"/>
          <w:sz w:val="20"/>
          <w:u w:val="single"/>
        </w:rPr>
        <w:t xml:space="preserve"> </w: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一旦</w:t>
      </w:r>
      <w:r w:rsidR="000439C3" w:rsidRPr="00BE55AB">
        <w:rPr>
          <w:rFonts w:ascii="ＭＳ ゴシック" w:eastAsia="ＭＳ ゴシック" w:hAnsi="ＭＳ ゴシック" w:hint="eastAsia"/>
          <w:sz w:val="20"/>
          <w:u w:val="single"/>
        </w:rPr>
        <w:t>入院</w: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し、退院</w:t>
      </w:r>
      <w:r w:rsidR="000439C3" w:rsidRPr="00BE55AB">
        <w:rPr>
          <w:rFonts w:ascii="ＭＳ ゴシック" w:eastAsia="ＭＳ ゴシック" w:hAnsi="ＭＳ ゴシック" w:hint="eastAsia"/>
          <w:sz w:val="20"/>
          <w:u w:val="single"/>
        </w:rPr>
        <w:t>後に貴施設</w: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等</w:t>
      </w:r>
      <w:r w:rsidR="000439C3" w:rsidRPr="00BE55AB">
        <w:rPr>
          <w:rFonts w:ascii="ＭＳ ゴシック" w:eastAsia="ＭＳ ゴシック" w:hAnsi="ＭＳ ゴシック" w:hint="eastAsia"/>
          <w:sz w:val="20"/>
          <w:u w:val="single"/>
        </w:rPr>
        <w:t>に</w: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入所・入居した</w:t>
      </w:r>
      <w:r w:rsidR="000439C3" w:rsidRPr="00BE55AB">
        <w:rPr>
          <w:rFonts w:ascii="ＭＳ ゴシック" w:eastAsia="ＭＳ ゴシック" w:hAnsi="ＭＳ ゴシック" w:hint="eastAsia"/>
          <w:sz w:val="20"/>
          <w:u w:val="single"/>
        </w:rPr>
        <w:t>場合は入院前の居場所</w:t>
      </w:r>
      <w:r w:rsidR="000439C3" w:rsidRPr="00BE55AB">
        <w:rPr>
          <w:rFonts w:ascii="ＭＳ ゴシック" w:eastAsia="ＭＳ ゴシック" w:hAnsi="ＭＳ ゴシック" w:hint="eastAsia"/>
          <w:sz w:val="20"/>
        </w:rPr>
        <w:t>をご記入ください。</w:t>
      </w:r>
    </w:p>
    <w:tbl>
      <w:tblPr>
        <w:tblStyle w:val="a7"/>
        <w:tblW w:w="906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2126"/>
        <w:gridCol w:w="1984"/>
      </w:tblGrid>
      <w:tr w:rsidR="000439C3" w:rsidRPr="00647AEB" w14:paraId="1485C648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4F3EDAD0" w14:textId="77777777" w:rsidR="000439C3" w:rsidRPr="007B5022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95D3B26" w14:textId="55C775D7" w:rsidR="000439C3" w:rsidRPr="007B5022" w:rsidRDefault="001557A5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ins w:id="52" w:author="向井 絵美" w:date="2020-11-27T16:16:00Z">
              <w:del w:id="53" w:author="kiricity" w:date="2023-07-19T18:03:00Z">
                <w:r w:rsidDel="00A81B56">
                  <w:rPr>
                    <w:rFonts w:asciiTheme="majorEastAsia" w:eastAsiaTheme="majorEastAsia" w:hAnsiTheme="majorEastAsia" w:hint="eastAsia"/>
                    <w:color w:val="000000" w:themeColor="text1"/>
                    <w:sz w:val="21"/>
                  </w:rPr>
                  <w:delText>相良</w:delText>
                </w:r>
              </w:del>
            </w:ins>
            <w:ins w:id="54" w:author="11345@microsoftonline2016.com" w:date="2020-11-27T14:54:00Z">
              <w:del w:id="55" w:author="kiricity" w:date="2023-07-19T18:03:00Z">
                <w:r w:rsidR="00E74A7B" w:rsidDel="00A81B56">
                  <w:rPr>
                    <w:rFonts w:asciiTheme="majorEastAsia" w:eastAsiaTheme="majorEastAsia" w:hAnsiTheme="majorEastAsia" w:hint="eastAsia"/>
                    <w:color w:val="000000" w:themeColor="text1"/>
                    <w:sz w:val="21"/>
                  </w:rPr>
                  <w:delText>村</w:delText>
                </w:r>
              </w:del>
            </w:ins>
            <w:ins w:id="56" w:author="kiricity" w:date="2023-07-19T18:03:00Z">
              <w:r w:rsidR="00A81B56">
                <w:rPr>
                  <w:rFonts w:asciiTheme="majorEastAsia" w:eastAsiaTheme="majorEastAsia" w:hAnsiTheme="majorEastAsia" w:hint="eastAsia"/>
                  <w:color w:val="000000" w:themeColor="text1"/>
                  <w:sz w:val="21"/>
                </w:rPr>
                <w:t>霧島市</w:t>
              </w:r>
            </w:ins>
            <w:del w:id="57" w:author="11345@microsoftonline2016.com" w:date="2020-11-27T14:54:00Z">
              <w:r w:rsidR="000439C3" w:rsidRPr="007B5022" w:rsidDel="00E74A7B">
                <w:rPr>
                  <w:rFonts w:asciiTheme="majorEastAsia" w:eastAsiaTheme="majorEastAsia" w:hAnsiTheme="majorEastAsia" w:hint="eastAsia"/>
                  <w:color w:val="000000" w:themeColor="text1"/>
                  <w:sz w:val="21"/>
                </w:rPr>
                <w:delText>市</w:delText>
              </w:r>
              <w:r w:rsidR="000439C3" w:rsidDel="00E74A7B">
                <w:rPr>
                  <w:rFonts w:asciiTheme="majorEastAsia" w:eastAsiaTheme="majorEastAsia" w:hAnsiTheme="majorEastAsia" w:hint="eastAsia"/>
                  <w:color w:val="000000" w:themeColor="text1"/>
                  <w:sz w:val="21"/>
                </w:rPr>
                <w:delText>（区町村）</w:delText>
              </w:r>
            </w:del>
            <w:r w:rsidR="000439C3" w:rsidRPr="007B5022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内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8B2F5A0" w14:textId="1266A6E2" w:rsidR="000439C3" w:rsidRPr="007B5022" w:rsidRDefault="001557A5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ins w:id="58" w:author="向井 絵美" w:date="2020-11-27T16:16:00Z">
              <w:del w:id="59" w:author="kiricity" w:date="2023-07-19T18:03:00Z">
                <w:r w:rsidDel="00A81B56">
                  <w:rPr>
                    <w:rFonts w:asciiTheme="majorEastAsia" w:eastAsiaTheme="majorEastAsia" w:hAnsiTheme="majorEastAsia" w:hint="eastAsia"/>
                    <w:color w:val="000000" w:themeColor="text1"/>
                    <w:sz w:val="21"/>
                  </w:rPr>
                  <w:delText>相良</w:delText>
                </w:r>
              </w:del>
            </w:ins>
            <w:ins w:id="60" w:author="11345@microsoftonline2016.com" w:date="2020-11-27T14:54:00Z">
              <w:del w:id="61" w:author="kiricity" w:date="2023-07-19T18:03:00Z">
                <w:r w:rsidR="00E74A7B" w:rsidDel="00A81B56">
                  <w:rPr>
                    <w:rFonts w:asciiTheme="majorEastAsia" w:eastAsiaTheme="majorEastAsia" w:hAnsiTheme="majorEastAsia" w:hint="eastAsia"/>
                    <w:color w:val="000000" w:themeColor="text1"/>
                    <w:sz w:val="21"/>
                  </w:rPr>
                  <w:delText>村</w:delText>
                </w:r>
              </w:del>
            </w:ins>
            <w:ins w:id="62" w:author="kiricity" w:date="2023-07-19T18:03:00Z">
              <w:r w:rsidR="00A81B56">
                <w:rPr>
                  <w:rFonts w:asciiTheme="majorEastAsia" w:eastAsiaTheme="majorEastAsia" w:hAnsiTheme="majorEastAsia" w:hint="eastAsia"/>
                  <w:color w:val="000000" w:themeColor="text1"/>
                  <w:sz w:val="21"/>
                </w:rPr>
                <w:t>霧島市</w:t>
              </w:r>
            </w:ins>
            <w:del w:id="63" w:author="11345@microsoftonline2016.com" w:date="2020-11-27T14:54:00Z">
              <w:r w:rsidR="000439C3" w:rsidRPr="007B5022" w:rsidDel="00E74A7B">
                <w:rPr>
                  <w:rFonts w:asciiTheme="majorEastAsia" w:eastAsiaTheme="majorEastAsia" w:hAnsiTheme="majorEastAsia" w:hint="eastAsia"/>
                  <w:color w:val="000000" w:themeColor="text1"/>
                  <w:sz w:val="21"/>
                </w:rPr>
                <w:delText>市</w:delText>
              </w:r>
              <w:r w:rsidR="000439C3" w:rsidDel="00E74A7B">
                <w:rPr>
                  <w:rFonts w:asciiTheme="majorEastAsia" w:eastAsiaTheme="majorEastAsia" w:hAnsiTheme="majorEastAsia" w:hint="eastAsia"/>
                  <w:color w:val="000000" w:themeColor="text1"/>
                  <w:sz w:val="21"/>
                </w:rPr>
                <w:delText>（区町村）</w:delText>
              </w:r>
            </w:del>
            <w:r w:rsidR="000439C3" w:rsidRPr="007B5022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外</w:t>
            </w:r>
          </w:p>
        </w:tc>
      </w:tr>
      <w:tr w:rsidR="000439C3" w:rsidRPr="00647AEB" w14:paraId="698488E5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6B1472BF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 xml:space="preserve">自宅 （※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兄弟・子ども・親戚等の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家含む）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0A830B3E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6052F4C1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560B6E4C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1C84B1E7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2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住宅型有料老人ホーム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29A9B64C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6EC3511B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336A0162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0F932C42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3）軽費老人ホーム（特定施設除く）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1C15A0DE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04C923AB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0C830A3A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04C3D12A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4)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サービス付き高齢者向け住宅（特定施設除く）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673BF373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01F76FA7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EE3A8B1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1A2BFB29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5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グループホーム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244F252F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0B5249BE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4F397D2D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2ECB8C5E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6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特定施設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51D4D055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6C493314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0BCF1CDC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6B840B60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7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地域密着型特定施設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43B54E85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1D922CD8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214279B3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2392D4DA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8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介護老人保健施設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52FC7A1F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3AE5E9AE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265F5B64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0E43986E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9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療養型・介護医療院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523B639D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4B696BF4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FB8DA61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3341C673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/>
                <w:sz w:val="21"/>
              </w:rPr>
              <w:t>10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特別養護老人ホーム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7D66E950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7011A376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DA8DDED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219EA676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>1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地域密着型特別養護老人ホーム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5E64D402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5D263414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4B3FEA4E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72568DD5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>2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その他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7D8C222E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4" w:type="dxa"/>
            <w:vAlign w:val="bottom"/>
          </w:tcPr>
          <w:p w14:paraId="04083E05" w14:textId="77777777" w:rsidR="000439C3" w:rsidRPr="00647AEB" w:rsidRDefault="000439C3" w:rsidP="00F76E35">
            <w:pPr>
              <w:spacing w:beforeLines="40" w:before="140" w:afterLines="10" w:after="35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32620996" w14:textId="77777777" w:rsidTr="00A35AEA">
        <w:trPr>
          <w:trHeight w:val="562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6E0C9DC8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 w:cs="Arial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>3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F1106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F11066">
              <w:rPr>
                <w:rFonts w:asciiTheme="minorEastAsia" w:eastAsiaTheme="minorEastAsia" w:hAnsiTheme="minorEastAsia" w:hint="eastAsia"/>
                <w:sz w:val="21"/>
              </w:rPr>
              <w:t>入居・入所する前の居場所</w:t>
            </w:r>
            <w:r w:rsidRPr="00F11066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を把握していない</w:t>
            </w:r>
          </w:p>
        </w:tc>
        <w:tc>
          <w:tcPr>
            <w:tcW w:w="4110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50DEDA0" w14:textId="77777777" w:rsidR="000439C3" w:rsidRPr="00647AEB" w:rsidRDefault="000439C3" w:rsidP="00A35AEA">
            <w:pPr>
              <w:spacing w:beforeLines="40" w:before="140" w:afterLines="10" w:after="35" w:line="300" w:lineRule="exact"/>
              <w:ind w:leftChars="-48" w:hangingChars="48" w:hanging="106"/>
              <w:jc w:val="center"/>
              <w:rPr>
                <w:rFonts w:ascii="ＭＳ Ｐ明朝" w:eastAsia="ＭＳ Ｐ明朝" w:hAnsi="ＭＳ Ｐ明朝" w:cs="Arial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0F2EBC6" w14:textId="77777777" w:rsidTr="00A35AEA">
        <w:trPr>
          <w:trHeight w:val="562"/>
        </w:trPr>
        <w:tc>
          <w:tcPr>
            <w:tcW w:w="4957" w:type="dxa"/>
            <w:tcBorders>
              <w:top w:val="double" w:sz="4" w:space="0" w:color="808080" w:themeColor="background1" w:themeShade="80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616A012" w14:textId="77777777" w:rsidR="000439C3" w:rsidRPr="00F11066" w:rsidRDefault="000439C3" w:rsidP="00F76E35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F11066">
              <w:rPr>
                <w:rFonts w:asciiTheme="minorEastAsia" w:eastAsiaTheme="minorEastAsia" w:hAnsiTheme="minorEastAsia" w:hint="eastAsia"/>
                <w:sz w:val="21"/>
              </w:rPr>
              <w:t>14) 合計</w:t>
            </w:r>
          </w:p>
        </w:tc>
        <w:tc>
          <w:tcPr>
            <w:tcW w:w="411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D07D7E9" w14:textId="77777777" w:rsidR="000439C3" w:rsidRPr="00647AEB" w:rsidRDefault="000439C3" w:rsidP="00A35AEA">
            <w:pPr>
              <w:spacing w:beforeLines="40" w:before="140" w:afterLines="10" w:after="35" w:line="300" w:lineRule="exact"/>
              <w:ind w:right="-99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</w:t>
            </w:r>
            <w:r>
              <w:rPr>
                <w:rFonts w:ascii="ＭＳ Ｐ明朝" w:eastAsia="ＭＳ Ｐ明朝" w:hAnsi="ＭＳ Ｐ明朝" w:cs="Arial" w:hint="eastAsia"/>
                <w:u w:val="single"/>
              </w:rPr>
              <w:t xml:space="preserve">　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A35AEA">
              <w:rPr>
                <w:rFonts w:ascii="ＭＳ Ｐ明朝" w:eastAsia="ＭＳ Ｐ明朝" w:hAnsi="ＭＳ Ｐ明朝" w:cs="Arial" w:hint="eastAsia"/>
                <w:sz w:val="24"/>
              </w:rPr>
              <w:t>★</w:t>
            </w:r>
          </w:p>
        </w:tc>
      </w:tr>
    </w:tbl>
    <w:p w14:paraId="524BD482" w14:textId="77777777" w:rsidR="000439C3" w:rsidRPr="00647AEB" w:rsidRDefault="000439C3" w:rsidP="000439C3">
      <w:pPr>
        <w:widowControl/>
        <w:jc w:val="left"/>
        <w:rPr>
          <w:rFonts w:asciiTheme="majorEastAsia" w:eastAsiaTheme="majorEastAsia" w:hAnsiTheme="majorEastAsia"/>
        </w:rPr>
      </w:pPr>
      <w:r w:rsidRPr="00647AEB">
        <w:rPr>
          <w:rFonts w:asciiTheme="majorEastAsia" w:eastAsiaTheme="majorEastAsia" w:hAnsiTheme="majorEastAsia"/>
        </w:rPr>
        <w:br w:type="page"/>
      </w:r>
    </w:p>
    <w:p w14:paraId="4224674D" w14:textId="77777777" w:rsidR="000439C3" w:rsidRPr="00606FE6" w:rsidRDefault="000439C3" w:rsidP="000439C3">
      <w:pPr>
        <w:spacing w:afterLines="50" w:after="175"/>
        <w:ind w:left="241" w:hangingChars="100" w:hanging="241"/>
        <w:rPr>
          <w:rFonts w:asciiTheme="majorEastAsia" w:eastAsiaTheme="majorEastAsia" w:hAnsiTheme="majorEastAsia"/>
          <w:b/>
          <w:sz w:val="24"/>
        </w:rPr>
      </w:pPr>
      <w:r w:rsidRPr="00606FE6">
        <w:rPr>
          <w:rFonts w:asciiTheme="majorEastAsia" w:eastAsiaTheme="majorEastAsia" w:hAnsiTheme="majorEastAsia" w:hint="eastAsia"/>
          <w:b/>
          <w:sz w:val="24"/>
        </w:rPr>
        <w:lastRenderedPageBreak/>
        <w:t>ここからは、</w:t>
      </w:r>
      <w:r w:rsidRPr="00606FE6">
        <w:rPr>
          <w:rFonts w:asciiTheme="majorEastAsia" w:eastAsiaTheme="majorEastAsia" w:hAnsiTheme="majorEastAsia" w:hint="eastAsia"/>
          <w:b/>
          <w:sz w:val="24"/>
          <w:bdr w:val="single" w:sz="4" w:space="0" w:color="auto"/>
        </w:rPr>
        <w:t>過去1年間の退去者</w:t>
      </w:r>
      <w:r w:rsidRPr="00606FE6">
        <w:rPr>
          <w:rFonts w:asciiTheme="majorEastAsia" w:eastAsiaTheme="majorEastAsia" w:hAnsiTheme="majorEastAsia" w:hint="eastAsia"/>
          <w:b/>
          <w:sz w:val="24"/>
        </w:rPr>
        <w:t>についてお伺いします。</w:t>
      </w:r>
    </w:p>
    <w:p w14:paraId="099BDA48" w14:textId="7FF689DF" w:rsidR="000439C3" w:rsidRPr="00F11066" w:rsidRDefault="000439C3" w:rsidP="000439C3">
      <w:pPr>
        <w:spacing w:afterLines="25" w:after="87"/>
        <w:ind w:left="420" w:hangingChars="200" w:hanging="420"/>
        <w:rPr>
          <w:rFonts w:ascii="ＭＳ ゴシック" w:eastAsia="ＭＳ ゴシック" w:hAnsi="ＭＳ ゴシック"/>
          <w:sz w:val="21"/>
        </w:rPr>
      </w:pPr>
      <w:r w:rsidRPr="00F11066">
        <w:rPr>
          <w:rFonts w:ascii="ＭＳ ゴシック" w:eastAsia="ＭＳ ゴシック" w:hAnsi="ＭＳ ゴシック" w:hint="eastAsia"/>
          <w:sz w:val="21"/>
        </w:rPr>
        <w:t xml:space="preserve">問７　</w:t>
      </w:r>
      <w:r w:rsidRPr="004C4CB8">
        <w:rPr>
          <w:rFonts w:ascii="ＭＳ ゴシック" w:eastAsia="ＭＳ ゴシック" w:hAnsi="ＭＳ ゴシック" w:hint="eastAsia"/>
          <w:noProof/>
          <w:sz w:val="21"/>
          <w:rPrChange w:id="64" w:author="11345@microsoftonline2016.com" w:date="2020-11-27T14:45:00Z">
            <w:rPr>
              <w:rFonts w:ascii="ＭＳ ゴシック" w:eastAsia="ＭＳ ゴシック" w:hAnsi="ＭＳ ゴシック" w:hint="eastAsia"/>
              <w:noProof/>
              <w:sz w:val="21"/>
              <w:highlight w:val="yellow"/>
            </w:rPr>
          </w:rPrChange>
        </w:rPr>
        <w:t>過去１年間（</w:t>
      </w:r>
      <w:ins w:id="65" w:author="11345@microsoftonline2016.com" w:date="2020-11-27T14:45:00Z">
        <w:r w:rsidR="004C4CB8" w:rsidRPr="004C4CB8">
          <w:rPr>
            <w:rFonts w:ascii="ＭＳ ゴシック" w:eastAsia="ＭＳ ゴシック" w:hAnsi="ＭＳ ゴシック" w:hint="eastAsia"/>
            <w:noProof/>
            <w:sz w:val="21"/>
            <w:rPrChange w:id="66" w:author="11345@microsoftonline2016.com" w:date="2020-11-27T14:45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t>令和</w:t>
        </w:r>
      </w:ins>
      <w:ins w:id="67" w:author="user" w:date="2023-06-27T06:06:00Z">
        <w:r w:rsidR="005002A6">
          <w:rPr>
            <w:rFonts w:ascii="ＭＳ ゴシック" w:eastAsia="ＭＳ ゴシック" w:hAnsi="ＭＳ ゴシック" w:hint="eastAsia"/>
            <w:noProof/>
            <w:sz w:val="21"/>
          </w:rPr>
          <w:t>４</w:t>
        </w:r>
      </w:ins>
      <w:ins w:id="68" w:author="11345@microsoftonline2016.com" w:date="2020-11-27T14:45:00Z">
        <w:del w:id="69" w:author="user" w:date="2023-06-27T06:06:00Z">
          <w:r w:rsidR="004C4CB8" w:rsidRPr="004C4CB8" w:rsidDel="005002A6">
            <w:rPr>
              <w:rFonts w:ascii="ＭＳ ゴシック" w:eastAsia="ＭＳ ゴシック" w:hAnsi="ＭＳ ゴシック" w:hint="eastAsia"/>
              <w:noProof/>
              <w:sz w:val="21"/>
              <w:rPrChange w:id="70" w:author="11345@microsoftonline2016.com" w:date="2020-11-27T14:45:00Z">
                <w:rPr>
                  <w:rFonts w:ascii="ＭＳ ゴシック" w:eastAsia="ＭＳ ゴシック" w:hAnsi="ＭＳ ゴシック" w:hint="eastAsia"/>
                  <w:noProof/>
                  <w:sz w:val="21"/>
                  <w:highlight w:val="yellow"/>
                </w:rPr>
              </w:rPrChange>
            </w:rPr>
            <w:delText>元</w:delText>
          </w:r>
        </w:del>
      </w:ins>
      <w:del w:id="71" w:author="11345@microsoftonline2016.com" w:date="2020-11-27T14:45:00Z">
        <w:r w:rsidRPr="004C4CB8" w:rsidDel="004C4CB8">
          <w:rPr>
            <w:rFonts w:ascii="ＭＳ ゴシック" w:eastAsia="ＭＳ ゴシック" w:hAnsi="ＭＳ ゴシック" w:hint="eastAsia"/>
            <w:noProof/>
            <w:sz w:val="21"/>
            <w:rPrChange w:id="72" w:author="11345@microsoftonline2016.com" w:date="2020-11-27T14:45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delText>●</w:delText>
        </w:r>
      </w:del>
      <w:r w:rsidRPr="004C4CB8">
        <w:rPr>
          <w:rFonts w:ascii="ＭＳ ゴシック" w:eastAsia="ＭＳ ゴシック" w:hAnsi="ＭＳ ゴシック" w:hint="eastAsia"/>
          <w:noProof/>
          <w:sz w:val="21"/>
          <w:rPrChange w:id="73" w:author="11345@microsoftonline2016.com" w:date="2020-11-27T14:45:00Z">
            <w:rPr>
              <w:rFonts w:ascii="ＭＳ ゴシック" w:eastAsia="ＭＳ ゴシック" w:hAnsi="ＭＳ ゴシック" w:hint="eastAsia"/>
              <w:noProof/>
              <w:sz w:val="21"/>
              <w:highlight w:val="yellow"/>
            </w:rPr>
          </w:rPrChange>
        </w:rPr>
        <w:t>年</w:t>
      </w:r>
      <w:ins w:id="74" w:author="user" w:date="2023-06-27T06:06:00Z">
        <w:r w:rsidR="005002A6">
          <w:rPr>
            <w:rFonts w:ascii="ＭＳ ゴシック" w:eastAsia="ＭＳ ゴシック" w:hAnsi="ＭＳ ゴシック" w:hint="eastAsia"/>
            <w:noProof/>
            <w:sz w:val="21"/>
          </w:rPr>
          <w:t>４</w:t>
        </w:r>
      </w:ins>
      <w:ins w:id="75" w:author="11345@microsoftonline2016.com" w:date="2020-11-27T14:45:00Z">
        <w:del w:id="76" w:author="user" w:date="2023-06-27T06:06:00Z">
          <w:r w:rsidR="004C4CB8" w:rsidRPr="004C4CB8" w:rsidDel="005002A6">
            <w:rPr>
              <w:rFonts w:ascii="ＭＳ ゴシック" w:eastAsia="ＭＳ ゴシック" w:hAnsi="ＭＳ ゴシック" w:hint="eastAsia"/>
              <w:noProof/>
              <w:sz w:val="21"/>
              <w:rPrChange w:id="77" w:author="11345@microsoftonline2016.com" w:date="2020-11-27T14:45:00Z">
                <w:rPr>
                  <w:rFonts w:ascii="ＭＳ ゴシック" w:eastAsia="ＭＳ ゴシック" w:hAnsi="ＭＳ ゴシック" w:hint="eastAsia"/>
                  <w:noProof/>
                  <w:sz w:val="21"/>
                  <w:highlight w:val="yellow"/>
                </w:rPr>
              </w:rPrChange>
            </w:rPr>
            <w:delText>１０</w:delText>
          </w:r>
        </w:del>
      </w:ins>
      <w:del w:id="78" w:author="11345@microsoftonline2016.com" w:date="2020-11-27T14:45:00Z">
        <w:r w:rsidRPr="004C4CB8" w:rsidDel="004C4CB8">
          <w:rPr>
            <w:rFonts w:ascii="ＭＳ ゴシック" w:eastAsia="ＭＳ ゴシック" w:hAnsi="ＭＳ ゴシック" w:hint="eastAsia"/>
            <w:noProof/>
            <w:sz w:val="21"/>
            <w:rPrChange w:id="79" w:author="11345@microsoftonline2016.com" w:date="2020-11-27T14:45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delText>●</w:delText>
        </w:r>
      </w:del>
      <w:r w:rsidRPr="004C4CB8">
        <w:rPr>
          <w:rFonts w:ascii="ＭＳ ゴシック" w:eastAsia="ＭＳ ゴシック" w:hAnsi="ＭＳ ゴシック" w:hint="eastAsia"/>
          <w:noProof/>
          <w:sz w:val="21"/>
          <w:rPrChange w:id="80" w:author="11345@microsoftonline2016.com" w:date="2020-11-27T14:45:00Z">
            <w:rPr>
              <w:rFonts w:ascii="ＭＳ ゴシック" w:eastAsia="ＭＳ ゴシック" w:hAnsi="ＭＳ ゴシック" w:hint="eastAsia"/>
              <w:noProof/>
              <w:sz w:val="21"/>
              <w:highlight w:val="yellow"/>
            </w:rPr>
          </w:rPrChange>
        </w:rPr>
        <w:t>月</w:t>
      </w:r>
      <w:ins w:id="81" w:author="11345@microsoftonline2016.com" w:date="2020-11-27T14:45:00Z">
        <w:r w:rsidR="004C4CB8" w:rsidRPr="004C4CB8">
          <w:rPr>
            <w:rFonts w:ascii="ＭＳ ゴシック" w:eastAsia="ＭＳ ゴシック" w:hAnsi="ＭＳ ゴシック" w:hint="eastAsia"/>
            <w:noProof/>
            <w:sz w:val="21"/>
            <w:rPrChange w:id="82" w:author="11345@microsoftonline2016.com" w:date="2020-11-27T14:45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t>１</w:t>
        </w:r>
      </w:ins>
      <w:del w:id="83" w:author="11345@microsoftonline2016.com" w:date="2020-11-27T14:45:00Z">
        <w:r w:rsidRPr="004C4CB8" w:rsidDel="004C4CB8">
          <w:rPr>
            <w:rFonts w:ascii="ＭＳ ゴシック" w:eastAsia="ＭＳ ゴシック" w:hAnsi="ＭＳ ゴシック" w:hint="eastAsia"/>
            <w:noProof/>
            <w:sz w:val="21"/>
            <w:rPrChange w:id="84" w:author="11345@microsoftonline2016.com" w:date="2020-11-27T14:45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delText>●</w:delText>
        </w:r>
      </w:del>
      <w:r w:rsidRPr="004C4CB8">
        <w:rPr>
          <w:rFonts w:ascii="ＭＳ ゴシック" w:eastAsia="ＭＳ ゴシック" w:hAnsi="ＭＳ ゴシック" w:hint="eastAsia"/>
          <w:noProof/>
          <w:sz w:val="21"/>
          <w:rPrChange w:id="85" w:author="11345@microsoftonline2016.com" w:date="2020-11-27T14:45:00Z">
            <w:rPr>
              <w:rFonts w:ascii="ＭＳ ゴシック" w:eastAsia="ＭＳ ゴシック" w:hAnsi="ＭＳ ゴシック" w:hint="eastAsia"/>
              <w:noProof/>
              <w:sz w:val="21"/>
              <w:highlight w:val="yellow"/>
            </w:rPr>
          </w:rPrChange>
        </w:rPr>
        <w:t>日～</w:t>
      </w:r>
      <w:del w:id="86" w:author="黒木幸代" w:date="2020-11-13T19:02:00Z">
        <w:r w:rsidRPr="004C4CB8" w:rsidDel="003611B2">
          <w:rPr>
            <w:rFonts w:ascii="ＭＳ ゴシック" w:eastAsia="ＭＳ ゴシック" w:hAnsi="ＭＳ ゴシック" w:hint="eastAsia"/>
            <w:noProof/>
            <w:sz w:val="21"/>
            <w:rPrChange w:id="87" w:author="11345@microsoftonline2016.com" w:date="2020-11-27T14:45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delText>●年●月●日</w:delText>
        </w:r>
      </w:del>
      <w:ins w:id="88" w:author="黒木幸代" w:date="2020-11-13T19:02:00Z">
        <w:r w:rsidR="008F2B75" w:rsidRPr="004C4CB8">
          <w:rPr>
            <w:rFonts w:ascii="ＭＳ ゴシック" w:eastAsia="ＭＳ ゴシック" w:hAnsi="ＭＳ ゴシック" w:hint="eastAsia"/>
            <w:noProof/>
            <w:sz w:val="21"/>
            <w:rPrChange w:id="89" w:author="11345@microsoftonline2016.com" w:date="2020-11-27T14:45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t>令和</w:t>
        </w:r>
      </w:ins>
      <w:ins w:id="90" w:author="user" w:date="2023-06-27T06:06:00Z">
        <w:r w:rsidR="005002A6">
          <w:rPr>
            <w:rFonts w:ascii="ＭＳ ゴシック" w:eastAsia="ＭＳ ゴシック" w:hAnsi="ＭＳ ゴシック" w:hint="eastAsia"/>
            <w:noProof/>
            <w:sz w:val="21"/>
          </w:rPr>
          <w:t>５</w:t>
        </w:r>
      </w:ins>
      <w:ins w:id="91" w:author="黒木幸代" w:date="2020-11-13T19:02:00Z">
        <w:del w:id="92" w:author="user" w:date="2023-06-27T06:06:00Z">
          <w:r w:rsidR="008F2B75" w:rsidRPr="004C4CB8" w:rsidDel="005002A6">
            <w:rPr>
              <w:rFonts w:ascii="ＭＳ ゴシック" w:eastAsia="ＭＳ ゴシック" w:hAnsi="ＭＳ ゴシック" w:hint="eastAsia"/>
              <w:noProof/>
              <w:sz w:val="21"/>
              <w:rPrChange w:id="93" w:author="11345@microsoftonline2016.com" w:date="2020-11-27T14:45:00Z">
                <w:rPr>
                  <w:rFonts w:ascii="ＭＳ ゴシック" w:eastAsia="ＭＳ ゴシック" w:hAnsi="ＭＳ ゴシック" w:hint="eastAsia"/>
                  <w:noProof/>
                  <w:sz w:val="21"/>
                  <w:highlight w:val="yellow"/>
                </w:rPr>
              </w:rPrChange>
            </w:rPr>
            <w:delText>２</w:delText>
          </w:r>
        </w:del>
        <w:r w:rsidR="008F2B75" w:rsidRPr="004C4CB8">
          <w:rPr>
            <w:rFonts w:ascii="ＭＳ ゴシック" w:eastAsia="ＭＳ ゴシック" w:hAnsi="ＭＳ ゴシック" w:hint="eastAsia"/>
            <w:noProof/>
            <w:sz w:val="21"/>
            <w:rPrChange w:id="94" w:author="11345@microsoftonline2016.com" w:date="2020-11-27T14:45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t>年</w:t>
        </w:r>
      </w:ins>
      <w:ins w:id="95" w:author="user" w:date="2023-06-27T06:06:00Z">
        <w:r w:rsidR="005002A6">
          <w:rPr>
            <w:rFonts w:ascii="ＭＳ ゴシック" w:eastAsia="ＭＳ ゴシック" w:hAnsi="ＭＳ ゴシック" w:hint="eastAsia"/>
            <w:noProof/>
            <w:sz w:val="21"/>
          </w:rPr>
          <w:t>３</w:t>
        </w:r>
      </w:ins>
      <w:ins w:id="96" w:author="11345@microsoftonline2016.com" w:date="2020-11-27T14:45:00Z">
        <w:del w:id="97" w:author="user" w:date="2023-06-27T06:06:00Z">
          <w:r w:rsidR="004C4CB8" w:rsidRPr="004C4CB8" w:rsidDel="005002A6">
            <w:rPr>
              <w:rFonts w:ascii="ＭＳ ゴシック" w:eastAsia="ＭＳ ゴシック" w:hAnsi="ＭＳ ゴシック" w:hint="eastAsia"/>
              <w:noProof/>
              <w:sz w:val="21"/>
              <w:rPrChange w:id="98" w:author="11345@microsoftonline2016.com" w:date="2020-11-27T14:45:00Z">
                <w:rPr>
                  <w:rFonts w:ascii="ＭＳ ゴシック" w:eastAsia="ＭＳ ゴシック" w:hAnsi="ＭＳ ゴシック" w:hint="eastAsia"/>
                  <w:noProof/>
                  <w:sz w:val="21"/>
                  <w:highlight w:val="yellow"/>
                </w:rPr>
              </w:rPrChange>
            </w:rPr>
            <w:delText>９</w:delText>
          </w:r>
        </w:del>
      </w:ins>
      <w:ins w:id="99" w:author="黒木幸代" w:date="2020-11-13T19:03:00Z">
        <w:del w:id="100" w:author="11345@microsoftonline2016.com" w:date="2020-11-27T14:45:00Z">
          <w:r w:rsidR="008F2B75" w:rsidRPr="004C4CB8" w:rsidDel="004C4CB8">
            <w:rPr>
              <w:rFonts w:ascii="ＭＳ ゴシック" w:eastAsia="ＭＳ ゴシック" w:hAnsi="ＭＳ ゴシック" w:hint="eastAsia"/>
              <w:noProof/>
              <w:sz w:val="21"/>
              <w:rPrChange w:id="101" w:author="11345@microsoftonline2016.com" w:date="2020-11-27T14:45:00Z">
                <w:rPr>
                  <w:rFonts w:ascii="ＭＳ ゴシック" w:eastAsia="ＭＳ ゴシック" w:hAnsi="ＭＳ ゴシック" w:hint="eastAsia"/>
                  <w:noProof/>
                  <w:sz w:val="21"/>
                  <w:highlight w:val="yellow"/>
                </w:rPr>
              </w:rPrChange>
            </w:rPr>
            <w:delText>１０</w:delText>
          </w:r>
        </w:del>
      </w:ins>
      <w:ins w:id="102" w:author="黒木幸代" w:date="2020-11-13T19:02:00Z">
        <w:r w:rsidR="003611B2" w:rsidRPr="004C4CB8">
          <w:rPr>
            <w:rFonts w:ascii="ＭＳ ゴシック" w:eastAsia="ＭＳ ゴシック" w:hAnsi="ＭＳ ゴシック" w:hint="eastAsia"/>
            <w:noProof/>
            <w:sz w:val="21"/>
            <w:rPrChange w:id="103" w:author="11345@microsoftonline2016.com" w:date="2020-11-27T14:45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t>月</w:t>
        </w:r>
      </w:ins>
      <w:ins w:id="104" w:author="11345@microsoftonline2016.com" w:date="2020-11-27T14:45:00Z">
        <w:r w:rsidR="004C4CB8" w:rsidRPr="004C4CB8">
          <w:rPr>
            <w:rFonts w:ascii="ＭＳ ゴシック" w:eastAsia="ＭＳ ゴシック" w:hAnsi="ＭＳ ゴシック" w:hint="eastAsia"/>
            <w:noProof/>
            <w:sz w:val="21"/>
            <w:rPrChange w:id="105" w:author="11345@microsoftonline2016.com" w:date="2020-11-27T14:45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t>３</w:t>
        </w:r>
      </w:ins>
      <w:ins w:id="106" w:author="user" w:date="2023-06-27T06:06:00Z">
        <w:r w:rsidR="005002A6">
          <w:rPr>
            <w:rFonts w:ascii="ＭＳ ゴシック" w:eastAsia="ＭＳ ゴシック" w:hAnsi="ＭＳ ゴシック" w:hint="eastAsia"/>
            <w:noProof/>
            <w:sz w:val="21"/>
          </w:rPr>
          <w:t>１</w:t>
        </w:r>
      </w:ins>
      <w:ins w:id="107" w:author="11345@microsoftonline2016.com" w:date="2020-11-27T14:45:00Z">
        <w:del w:id="108" w:author="user" w:date="2023-06-27T06:06:00Z">
          <w:r w:rsidR="004C4CB8" w:rsidRPr="004C4CB8" w:rsidDel="005002A6">
            <w:rPr>
              <w:rFonts w:ascii="ＭＳ ゴシック" w:eastAsia="ＭＳ ゴシック" w:hAnsi="ＭＳ ゴシック" w:hint="eastAsia"/>
              <w:noProof/>
              <w:sz w:val="21"/>
              <w:rPrChange w:id="109" w:author="11345@microsoftonline2016.com" w:date="2020-11-27T14:45:00Z">
                <w:rPr>
                  <w:rFonts w:ascii="ＭＳ ゴシック" w:eastAsia="ＭＳ ゴシック" w:hAnsi="ＭＳ ゴシック" w:hint="eastAsia"/>
                  <w:noProof/>
                  <w:sz w:val="21"/>
                  <w:highlight w:val="yellow"/>
                </w:rPr>
              </w:rPrChange>
            </w:rPr>
            <w:delText>０</w:delText>
          </w:r>
        </w:del>
      </w:ins>
      <w:ins w:id="110" w:author="黒木幸代" w:date="2020-11-13T19:02:00Z">
        <w:del w:id="111" w:author="11345@microsoftonline2016.com" w:date="2020-11-27T14:45:00Z">
          <w:r w:rsidR="003611B2" w:rsidRPr="004C4CB8" w:rsidDel="004C4CB8">
            <w:rPr>
              <w:rFonts w:ascii="ＭＳ ゴシック" w:eastAsia="ＭＳ ゴシック" w:hAnsi="ＭＳ ゴシック" w:hint="eastAsia"/>
              <w:noProof/>
              <w:sz w:val="21"/>
              <w:rPrChange w:id="112" w:author="11345@microsoftonline2016.com" w:date="2020-11-27T14:45:00Z">
                <w:rPr>
                  <w:rFonts w:ascii="ＭＳ ゴシック" w:eastAsia="ＭＳ ゴシック" w:hAnsi="ＭＳ ゴシック" w:hint="eastAsia"/>
                  <w:noProof/>
                  <w:sz w:val="21"/>
                  <w:highlight w:val="yellow"/>
                </w:rPr>
              </w:rPrChange>
            </w:rPr>
            <w:delText>３０</w:delText>
          </w:r>
        </w:del>
        <w:r w:rsidR="003611B2" w:rsidRPr="004C4CB8">
          <w:rPr>
            <w:rFonts w:ascii="ＭＳ ゴシック" w:eastAsia="ＭＳ ゴシック" w:hAnsi="ＭＳ ゴシック" w:hint="eastAsia"/>
            <w:noProof/>
            <w:sz w:val="21"/>
            <w:rPrChange w:id="113" w:author="11345@microsoftonline2016.com" w:date="2020-11-27T14:45:00Z">
              <w:rPr>
                <w:rFonts w:ascii="ＭＳ ゴシック" w:eastAsia="ＭＳ ゴシック" w:hAnsi="ＭＳ ゴシック" w:hint="eastAsia"/>
                <w:noProof/>
                <w:sz w:val="21"/>
                <w:highlight w:val="yellow"/>
              </w:rPr>
            </w:rPrChange>
          </w:rPr>
          <w:t>日</w:t>
        </w:r>
      </w:ins>
      <w:r w:rsidRPr="004C4CB8">
        <w:rPr>
          <w:rFonts w:ascii="ＭＳ ゴシック" w:eastAsia="ＭＳ ゴシック" w:hAnsi="ＭＳ ゴシック" w:hint="eastAsia"/>
          <w:noProof/>
          <w:sz w:val="21"/>
          <w:rPrChange w:id="114" w:author="11345@microsoftonline2016.com" w:date="2020-11-27T14:45:00Z">
            <w:rPr>
              <w:rFonts w:ascii="ＭＳ ゴシック" w:eastAsia="ＭＳ ゴシック" w:hAnsi="ＭＳ ゴシック" w:hint="eastAsia"/>
              <w:noProof/>
              <w:sz w:val="21"/>
              <w:highlight w:val="yellow"/>
            </w:rPr>
          </w:rPrChange>
        </w:rPr>
        <w:t>）</w:t>
      </w:r>
      <w:r w:rsidRPr="00F11066">
        <w:rPr>
          <w:rFonts w:ascii="ＭＳ ゴシック" w:eastAsia="ＭＳ ゴシック" w:hAnsi="ＭＳ ゴシック" w:hint="eastAsia"/>
          <w:sz w:val="21"/>
        </w:rPr>
        <w:t>に、貴施設等を退去した人の人数をご記入ください。</w:t>
      </w:r>
    </w:p>
    <w:p w14:paraId="3B119F73" w14:textId="66C007C0" w:rsidR="000439C3" w:rsidRPr="001D0A7B" w:rsidRDefault="00432687" w:rsidP="000439C3">
      <w:pPr>
        <w:spacing w:afterLines="25" w:after="87"/>
        <w:ind w:left="147" w:hangingChars="67" w:hanging="147"/>
        <w:rPr>
          <w:rFonts w:ascii="ＭＳ ゴシック" w:eastAsia="ＭＳ ゴシック" w:hAnsi="ＭＳ ゴシック"/>
          <w:sz w:val="20"/>
          <w:szCs w:val="20"/>
        </w:rPr>
      </w:pPr>
      <w:r w:rsidRPr="00A35AEA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82DD9B" wp14:editId="4C6DF807">
                <wp:simplePos x="0" y="0"/>
                <wp:positionH relativeFrom="column">
                  <wp:posOffset>6060720</wp:posOffset>
                </wp:positionH>
                <wp:positionV relativeFrom="paragraph">
                  <wp:posOffset>537953</wp:posOffset>
                </wp:positionV>
                <wp:extent cx="202565" cy="8128660"/>
                <wp:effectExtent l="0" t="0" r="6985" b="571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" cy="81286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8D7888" w14:textId="77777777" w:rsidR="00A35AEA" w:rsidRPr="00A35AEA" w:rsidRDefault="00A35AEA" w:rsidP="00A35AEA">
                            <w:pPr>
                              <w:spacing w:line="240" w:lineRule="exact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A35AEA">
                              <w:rPr>
                                <w:rFonts w:hint="eastAsia"/>
                                <w:b/>
                                <w:color w:val="FFFFFF" w:themeColor="background1"/>
                                <w:sz w:val="20"/>
                              </w:rPr>
                              <w:t>合計人数が一致することを、ご確認ください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2DD9B" id="テキスト ボックス 8" o:spid="_x0000_s1028" type="#_x0000_t202" style="position:absolute;left:0;text-align:left;margin-left:477.2pt;margin-top:42.35pt;width:15.95pt;height:64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" fillcolor="#404040 [2429]" stroked="f" strokeweight=".5pt">
                <v:textbox style="layout-flow:vertical-ideographic" inset="0,,0">
                  <w:txbxContent>
                    <w:p w14:paraId="1A8D7888" w14:textId="77777777" w:rsidR="00A35AEA" w:rsidRPr="00A35AEA" w:rsidRDefault="00A35AEA" w:rsidP="00A35AEA">
                      <w:pPr>
                        <w:spacing w:line="240" w:lineRule="exact"/>
                        <w:jc w:val="center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A35AEA">
                        <w:rPr>
                          <w:rFonts w:hint="eastAsia"/>
                          <w:b/>
                          <w:color w:val="FFFFFF" w:themeColor="background1"/>
                          <w:sz w:val="20"/>
                        </w:rPr>
                        <w:t>合計人数が一致することを、ご確認ください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323ABF" wp14:editId="7F8D6E58">
                <wp:simplePos x="0" y="0"/>
                <wp:positionH relativeFrom="column">
                  <wp:posOffset>5848350</wp:posOffset>
                </wp:positionH>
                <wp:positionV relativeFrom="paragraph">
                  <wp:posOffset>422275</wp:posOffset>
                </wp:positionV>
                <wp:extent cx="219075" cy="466725"/>
                <wp:effectExtent l="0" t="0" r="9525" b="9525"/>
                <wp:wrapNone/>
                <wp:docPr id="10" name="矢印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466725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0C9FD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0" o:spid="_x0000_s1026" type="#_x0000_t13" style="position:absolute;left:0;text-align:left;margin-left:460.5pt;margin-top:33.25pt;width:17.25pt;height:36.75pt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" adj="10800" fillcolor="#404040 [2429]" stroked="f" strokeweight="2pt"/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38FBE0" wp14:editId="2A23A1A2">
                <wp:simplePos x="0" y="0"/>
                <wp:positionH relativeFrom="column">
                  <wp:posOffset>-113915</wp:posOffset>
                </wp:positionH>
                <wp:positionV relativeFrom="paragraph">
                  <wp:posOffset>659929</wp:posOffset>
                </wp:positionV>
                <wp:extent cx="421241" cy="359596"/>
                <wp:effectExtent l="0" t="0" r="17145" b="97790"/>
                <wp:wrapNone/>
                <wp:docPr id="100" name="フリーフォーム: 図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21241" cy="359596"/>
                        </a:xfrm>
                        <a:custGeom>
                          <a:avLst/>
                          <a:gdLst>
                            <a:gd name="connsiteX0" fmla="*/ 234461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8549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66032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78564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132711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78297" h="398585">
                              <a:moveTo>
                                <a:pt x="132711" y="0"/>
                              </a:moveTo>
                              <a:lnTo>
                                <a:pt x="0" y="0"/>
                              </a:lnTo>
                              <a:lnTo>
                                <a:pt x="0" y="398585"/>
                              </a:lnTo>
                              <a:lnTo>
                                <a:pt x="478297" y="39858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headEnd type="triangle"/>
                          <a:tailEnd w="lg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9329C" id="フリーフォーム: 図形 100" o:spid="_x0000_s1026" style="position:absolute;left:0;text-align:left;margin-left:-8.95pt;margin-top:51.95pt;width:33.15pt;height:28.3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8297,398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" path="m132711,l,,,398585r478297,e" filled="f" strokecolor="black [3213]" strokeweight="2pt">
                <v:stroke startarrow="block" endarrowwidth="wide"/>
                <v:path arrowok="t" o:connecttype="custom" o:connectlocs="116880,0;0,0;0,359596;421241,359596" o:connectangles="0,0,0,0"/>
              </v:shape>
            </w:pict>
          </mc:Fallback>
        </mc:AlternateContent>
      </w:r>
      <w:r w:rsidR="000439C3" w:rsidRPr="001D0A7B">
        <w:rPr>
          <w:rFonts w:ascii="ＭＳ ゴシック" w:eastAsia="ＭＳ ゴシック" w:hAnsi="ＭＳ ゴシック" w:hint="eastAsia"/>
          <w:sz w:val="20"/>
          <w:szCs w:val="20"/>
        </w:rPr>
        <w:t>※ なお、一時的な入院等で貴施設等に戻った方、現在</w:t>
      </w:r>
      <w:r w:rsidR="000439C3">
        <w:rPr>
          <w:rFonts w:ascii="ＭＳ ゴシック" w:eastAsia="ＭＳ ゴシック" w:hAnsi="ＭＳ ゴシック" w:hint="eastAsia"/>
          <w:sz w:val="20"/>
          <w:szCs w:val="20"/>
        </w:rPr>
        <w:t>一時的に</w:t>
      </w:r>
      <w:r w:rsidR="000439C3" w:rsidRPr="001D0A7B">
        <w:rPr>
          <w:rFonts w:ascii="ＭＳ ゴシック" w:eastAsia="ＭＳ ゴシック" w:hAnsi="ＭＳ ゴシック" w:hint="eastAsia"/>
          <w:sz w:val="20"/>
          <w:szCs w:val="20"/>
        </w:rPr>
        <w:t>入院中の方（貴施設等との契約が継続している方）は含めないでください。</w:t>
      </w:r>
    </w:p>
    <w:tbl>
      <w:tblPr>
        <w:tblStyle w:val="a7"/>
        <w:tblW w:w="8647" w:type="dxa"/>
        <w:tblInd w:w="56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812"/>
        <w:gridCol w:w="2835"/>
      </w:tblGrid>
      <w:tr w:rsidR="000439C3" w:rsidRPr="00647AEB" w14:paraId="60DE8DF7" w14:textId="77777777" w:rsidTr="00A35AEA">
        <w:tc>
          <w:tcPr>
            <w:tcW w:w="5812" w:type="dxa"/>
            <w:tcBorders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E1EC776" w14:textId="77777777" w:rsidR="000439C3" w:rsidRPr="00583AC2" w:rsidRDefault="000439C3" w:rsidP="00F76E35">
            <w:pPr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退去者数（合計）（※死亡・搬送先での死亡を含む）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DD6B4AF" w14:textId="77777777" w:rsidR="000439C3" w:rsidRPr="00647AEB" w:rsidRDefault="000439C3" w:rsidP="00F76E35">
            <w:pPr>
              <w:spacing w:beforeLines="30" w:before="105" w:line="300" w:lineRule="exact"/>
              <w:jc w:val="center"/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 xml:space="preserve">〕 人　</w:t>
            </w:r>
            <w:r w:rsidRPr="00A35AEA">
              <w:rPr>
                <w:rFonts w:ascii="ＭＳ Ｐ明朝" w:eastAsia="ＭＳ Ｐ明朝" w:hAnsi="ＭＳ Ｐ明朝" w:cs="Arial" w:hint="eastAsia"/>
                <w:sz w:val="24"/>
              </w:rPr>
              <w:t>☆</w:t>
            </w:r>
          </w:p>
        </w:tc>
      </w:tr>
    </w:tbl>
    <w:p w14:paraId="54F92840" w14:textId="77777777" w:rsidR="000439C3" w:rsidRDefault="000439C3" w:rsidP="000439C3">
      <w:pPr>
        <w:snapToGrid w:val="0"/>
        <w:spacing w:line="200" w:lineRule="exact"/>
        <w:ind w:left="220" w:hangingChars="100" w:hanging="220"/>
        <w:rPr>
          <w:rFonts w:asciiTheme="majorEastAsia" w:eastAsiaTheme="majorEastAsia" w:hAnsiTheme="majorEastAsia"/>
        </w:rPr>
      </w:pPr>
    </w:p>
    <w:p w14:paraId="758A1230" w14:textId="77777777" w:rsidR="000439C3" w:rsidRPr="00F11066" w:rsidRDefault="000439C3" w:rsidP="000439C3">
      <w:pPr>
        <w:ind w:leftChars="50" w:left="210" w:hangingChars="50" w:hanging="100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A31A10" wp14:editId="1A2BB853">
                <wp:simplePos x="0" y="0"/>
                <wp:positionH relativeFrom="column">
                  <wp:posOffset>-114935</wp:posOffset>
                </wp:positionH>
                <wp:positionV relativeFrom="paragraph">
                  <wp:posOffset>99695</wp:posOffset>
                </wp:positionV>
                <wp:extent cx="142875" cy="2124000"/>
                <wp:effectExtent l="0" t="0" r="47625" b="86360"/>
                <wp:wrapNone/>
                <wp:docPr id="101" name="フリーフォーム: 図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2875" cy="2124000"/>
                        </a:xfrm>
                        <a:custGeom>
                          <a:avLst/>
                          <a:gdLst>
                            <a:gd name="connsiteX0" fmla="*/ 234461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8549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66032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40787"/>
                            <a:gd name="connsiteY0" fmla="*/ 0 h 398585"/>
                            <a:gd name="connsiteX1" fmla="*/ 0 w 440787"/>
                            <a:gd name="connsiteY1" fmla="*/ 0 h 398585"/>
                            <a:gd name="connsiteX2" fmla="*/ 0 w 440787"/>
                            <a:gd name="connsiteY2" fmla="*/ 398585 h 398585"/>
                            <a:gd name="connsiteX3" fmla="*/ 440787 w 440787"/>
                            <a:gd name="connsiteY3" fmla="*/ 398585 h 398585"/>
                            <a:gd name="connsiteX0" fmla="*/ 124380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78564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132711 w 478297"/>
                            <a:gd name="connsiteY0" fmla="*/ 0 h 398585"/>
                            <a:gd name="connsiteX1" fmla="*/ 0 w 478297"/>
                            <a:gd name="connsiteY1" fmla="*/ 0 h 398585"/>
                            <a:gd name="connsiteX2" fmla="*/ 0 w 478297"/>
                            <a:gd name="connsiteY2" fmla="*/ 398585 h 398585"/>
                            <a:gd name="connsiteX3" fmla="*/ 478297 w 478297"/>
                            <a:gd name="connsiteY3" fmla="*/ 398585 h 398585"/>
                            <a:gd name="connsiteX0" fmla="*/ 132711 w 132711"/>
                            <a:gd name="connsiteY0" fmla="*/ 0 h 398585"/>
                            <a:gd name="connsiteX1" fmla="*/ 0 w 132711"/>
                            <a:gd name="connsiteY1" fmla="*/ 0 h 398585"/>
                            <a:gd name="connsiteX2" fmla="*/ 0 w 132711"/>
                            <a:gd name="connsiteY2" fmla="*/ 398585 h 3985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32711" h="398585">
                              <a:moveTo>
                                <a:pt x="132711" y="0"/>
                              </a:moveTo>
                              <a:lnTo>
                                <a:pt x="0" y="0"/>
                              </a:lnTo>
                              <a:lnTo>
                                <a:pt x="0" y="39858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headEnd type="triangle"/>
                          <a:tailEnd w="lg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519D1" id="フリーフォーム: 図形 101" o:spid="_x0000_s1026" style="position:absolute;left:0;text-align:left;margin-left:-9.05pt;margin-top:7.85pt;width:11.25pt;height:167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711,398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" path="m132711,l,,,398585e" filled="f" strokecolor="black [3213]" strokeweight="2pt">
                <v:stroke startarrow="block" endarrowwidth="wide"/>
                <v:path arrowok="t" o:connecttype="custom" o:connectlocs="142875,0;0,0;0,2124000" o:connectangles="0,0,0"/>
              </v:shape>
            </w:pict>
          </mc:Fallback>
        </mc:AlternateContent>
      </w:r>
      <w:r w:rsidRPr="00F11066">
        <w:rPr>
          <w:rFonts w:asciiTheme="majorEastAsia" w:eastAsiaTheme="majorEastAsia" w:hAnsiTheme="majorEastAsia" w:hint="eastAsia"/>
          <w:sz w:val="21"/>
        </w:rPr>
        <w:t>問８　問７でご記入いただいた過去１年間の退去者について、</w:t>
      </w:r>
      <w:r w:rsidRPr="00F11066">
        <w:rPr>
          <w:rFonts w:asciiTheme="majorEastAsia" w:eastAsiaTheme="majorEastAsia" w:hAnsiTheme="majorEastAsia" w:hint="eastAsia"/>
          <w:sz w:val="21"/>
          <w:u w:val="single"/>
        </w:rPr>
        <w:t>要介護度</w:t>
      </w:r>
      <w:r w:rsidRPr="00F11066">
        <w:rPr>
          <w:rFonts w:ascii="ＭＳ ゴシック" w:eastAsia="ＭＳ ゴシック" w:hAnsi="ＭＳ ゴシック" w:hint="eastAsia"/>
          <w:sz w:val="21"/>
          <w:u w:val="single"/>
        </w:rPr>
        <w:t>別の人数</w:t>
      </w:r>
      <w:r w:rsidRPr="00F11066">
        <w:rPr>
          <w:rFonts w:ascii="ＭＳ ゴシック" w:eastAsia="ＭＳ ゴシック" w:hAnsi="ＭＳ ゴシック" w:hint="eastAsia"/>
          <w:sz w:val="21"/>
        </w:rPr>
        <w:t>をご記入ください。</w:t>
      </w:r>
    </w:p>
    <w:p w14:paraId="4CE8ADB4" w14:textId="77777777" w:rsidR="000439C3" w:rsidRDefault="000439C3" w:rsidP="000439C3">
      <w:pPr>
        <w:spacing w:beforeLines="40" w:before="140"/>
        <w:ind w:firstLineChars="50" w:firstLine="100"/>
        <w:rPr>
          <w:rFonts w:ascii="ＭＳ ゴシック" w:eastAsia="ＭＳ ゴシック" w:hAnsi="ＭＳ ゴシック"/>
        </w:rPr>
      </w:pPr>
      <w:bookmarkStart w:id="115" w:name="_Hlk3313522"/>
      <w:bookmarkStart w:id="116" w:name="_Hlk3313190"/>
      <w:r>
        <w:rPr>
          <w:rFonts w:ascii="ＭＳ ゴシック" w:eastAsia="ＭＳ ゴシック" w:hAnsi="ＭＳ ゴシック" w:hint="eastAsia"/>
          <w:sz w:val="20"/>
          <w:u w:val="single"/>
        </w:rPr>
        <w:t>※</w:t>
      </w:r>
      <w:r>
        <w:rPr>
          <w:rFonts w:ascii="ＭＳ ゴシック" w:eastAsia="ＭＳ ゴシック" w:hAnsi="ＭＳ ゴシック"/>
          <w:sz w:val="20"/>
          <w:u w:val="single"/>
        </w:rPr>
        <w:t xml:space="preserve"> </w:t>
      </w:r>
      <w:r w:rsidRPr="00730056">
        <w:rPr>
          <w:rFonts w:ascii="ＭＳ ゴシック" w:eastAsia="ＭＳ ゴシック" w:hAnsi="ＭＳ ゴシック" w:hint="eastAsia"/>
          <w:sz w:val="20"/>
          <w:u w:val="single"/>
        </w:rPr>
        <w:t>死亡（搬送先での死亡を含む）した人については、「死亡」欄にその人数をご記入ください。</w:t>
      </w:r>
      <w:bookmarkEnd w:id="115"/>
    </w:p>
    <w:p w14:paraId="155CAC62" w14:textId="7018790E" w:rsidR="000439C3" w:rsidRPr="003561AD" w:rsidRDefault="00432687" w:rsidP="000439C3">
      <w:pPr>
        <w:spacing w:afterLines="25" w:after="87"/>
        <w:ind w:leftChars="50" w:left="330" w:hangingChars="100" w:hanging="220"/>
        <w:rPr>
          <w:rFonts w:ascii="ＭＳ ゴシック" w:eastAsia="ＭＳ ゴシック" w:hAnsi="ＭＳ ゴシック"/>
        </w:rPr>
      </w:pP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E6A4B2" wp14:editId="5BAB640D">
                <wp:simplePos x="0" y="0"/>
                <wp:positionH relativeFrom="column">
                  <wp:posOffset>5854700</wp:posOffset>
                </wp:positionH>
                <wp:positionV relativeFrom="paragraph">
                  <wp:posOffset>1295730</wp:posOffset>
                </wp:positionV>
                <wp:extent cx="219075" cy="466725"/>
                <wp:effectExtent l="0" t="0" r="9525" b="9525"/>
                <wp:wrapNone/>
                <wp:docPr id="11" name="矢印: 右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466725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33550" id="矢印: 右 11" o:spid="_x0000_s1026" type="#_x0000_t13" style="position:absolute;left:0;text-align:left;margin-left:461pt;margin-top:102.05pt;width:17.25pt;height:36.75pt;rotation:18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" adj="10800" fillcolor="#404040 [2429]" stroked="f" strokeweight="2pt"/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※</w:t>
      </w:r>
      <w:r w:rsidR="000439C3" w:rsidRPr="00730056">
        <w:rPr>
          <w:rFonts w:ascii="ＭＳ ゴシック" w:eastAsia="ＭＳ ゴシック" w:hAnsi="ＭＳ ゴシック" w:hint="eastAsia"/>
          <w:sz w:val="20"/>
          <w:u w:val="single"/>
        </w:rPr>
        <w:t>合計人数と、問７</w:t>
      </w:r>
      <w:r w:rsidR="00A35AEA">
        <w:rPr>
          <w:rFonts w:ascii="ＭＳ ゴシック" w:eastAsia="ＭＳ ゴシック" w:hAnsi="ＭＳ ゴシック" w:hint="eastAsia"/>
          <w:sz w:val="20"/>
          <w:u w:val="single"/>
        </w:rPr>
        <w:t>の</w:t>
      </w:r>
      <w:r w:rsidR="000439C3" w:rsidRPr="00730056">
        <w:rPr>
          <w:rFonts w:ascii="ＭＳ ゴシック" w:eastAsia="ＭＳ ゴシック" w:hAnsi="ＭＳ ゴシック" w:hint="eastAsia"/>
          <w:sz w:val="20"/>
          <w:u w:val="single"/>
        </w:rPr>
        <w:t>「退去者数（合計）」（☆欄）が一致することをご確認ください。</w:t>
      </w:r>
      <w:bookmarkEnd w:id="116"/>
    </w:p>
    <w:tbl>
      <w:tblPr>
        <w:tblStyle w:val="a7"/>
        <w:tblW w:w="9075" w:type="dxa"/>
        <w:tblInd w:w="13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12"/>
        <w:gridCol w:w="1521"/>
        <w:gridCol w:w="8"/>
        <w:gridCol w:w="1507"/>
        <w:gridCol w:w="1511"/>
        <w:gridCol w:w="1506"/>
        <w:gridCol w:w="1510"/>
      </w:tblGrid>
      <w:tr w:rsidR="00432687" w:rsidRPr="00E97C36" w14:paraId="5A4FDD17" w14:textId="77777777" w:rsidTr="00432687">
        <w:trPr>
          <w:trHeight w:val="56"/>
        </w:trPr>
        <w:tc>
          <w:tcPr>
            <w:tcW w:w="9075" w:type="dxa"/>
            <w:gridSpan w:val="7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2A04A52" w14:textId="7ED19802" w:rsidR="00432687" w:rsidRPr="00583AC2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退去者</w:t>
            </w:r>
          </w:p>
        </w:tc>
      </w:tr>
      <w:tr w:rsidR="00432687" w:rsidRPr="00E97C36" w14:paraId="67DCB00C" w14:textId="77777777" w:rsidTr="00432687">
        <w:trPr>
          <w:trHeight w:val="346"/>
        </w:trPr>
        <w:tc>
          <w:tcPr>
            <w:tcW w:w="1512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6059F36" w14:textId="5CCFD909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自立</w:t>
            </w:r>
          </w:p>
        </w:tc>
        <w:tc>
          <w:tcPr>
            <w:tcW w:w="1529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0B9863A" w14:textId="6A7663EE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要支援1</w:t>
            </w:r>
          </w:p>
        </w:tc>
        <w:tc>
          <w:tcPr>
            <w:tcW w:w="1507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85F2DF9" w14:textId="31623D4B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要支援2</w:t>
            </w:r>
          </w:p>
        </w:tc>
        <w:tc>
          <w:tcPr>
            <w:tcW w:w="1511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6736733" w14:textId="73074355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要介護1</w:t>
            </w:r>
          </w:p>
        </w:tc>
        <w:tc>
          <w:tcPr>
            <w:tcW w:w="1506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44ADCC7" w14:textId="6684ED13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要介護2</w:t>
            </w:r>
          </w:p>
        </w:tc>
        <w:tc>
          <w:tcPr>
            <w:tcW w:w="1510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704A28C" w14:textId="29396393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要介護3</w:t>
            </w:r>
          </w:p>
        </w:tc>
      </w:tr>
      <w:tr w:rsidR="000439C3" w:rsidRPr="00647AEB" w14:paraId="403F1F7E" w14:textId="77777777" w:rsidTr="00432687">
        <w:tc>
          <w:tcPr>
            <w:tcW w:w="1512" w:type="dxa"/>
            <w:tcBorders>
              <w:bottom w:val="single" w:sz="4" w:space="0" w:color="808080" w:themeColor="background1" w:themeShade="80"/>
            </w:tcBorders>
          </w:tcPr>
          <w:p w14:paraId="44E1A921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29" w:type="dxa"/>
            <w:gridSpan w:val="2"/>
            <w:tcBorders>
              <w:bottom w:val="single" w:sz="4" w:space="0" w:color="808080" w:themeColor="background1" w:themeShade="80"/>
            </w:tcBorders>
          </w:tcPr>
          <w:p w14:paraId="20222571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07" w:type="dxa"/>
            <w:tcBorders>
              <w:bottom w:val="single" w:sz="4" w:space="0" w:color="808080" w:themeColor="background1" w:themeShade="80"/>
            </w:tcBorders>
          </w:tcPr>
          <w:p w14:paraId="59031A58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11" w:type="dxa"/>
          </w:tcPr>
          <w:p w14:paraId="671687F2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06" w:type="dxa"/>
            <w:tcBorders>
              <w:bottom w:val="single" w:sz="12" w:space="0" w:color="000000" w:themeColor="text1"/>
            </w:tcBorders>
          </w:tcPr>
          <w:p w14:paraId="666A30EB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10" w:type="dxa"/>
            <w:tcBorders>
              <w:bottom w:val="single" w:sz="12" w:space="0" w:color="000000" w:themeColor="text1"/>
            </w:tcBorders>
          </w:tcPr>
          <w:p w14:paraId="12E397B1" w14:textId="1714AA43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</w:tr>
      <w:tr w:rsidR="00432687" w:rsidRPr="00E97C36" w14:paraId="52D815C4" w14:textId="77777777" w:rsidTr="00432687">
        <w:trPr>
          <w:trHeight w:val="36"/>
        </w:trPr>
        <w:tc>
          <w:tcPr>
            <w:tcW w:w="4548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B49E87C" w14:textId="7628BDDD" w:rsidR="00432687" w:rsidRPr="00583AC2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退去者</w:t>
            </w:r>
          </w:p>
        </w:tc>
        <w:tc>
          <w:tcPr>
            <w:tcW w:w="1511" w:type="dxa"/>
            <w:vMerge w:val="restart"/>
            <w:tcBorders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D68A3EE" w14:textId="77777777" w:rsidR="00432687" w:rsidRPr="00583AC2" w:rsidRDefault="00432687" w:rsidP="0043268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死亡</w:t>
            </w:r>
          </w:p>
        </w:tc>
        <w:tc>
          <w:tcPr>
            <w:tcW w:w="301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265B4DB" w14:textId="459B40F9" w:rsidR="00432687" w:rsidRPr="00583AC2" w:rsidRDefault="00432687" w:rsidP="0043268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合計</w:t>
            </w:r>
          </w:p>
        </w:tc>
      </w:tr>
      <w:tr w:rsidR="00432687" w:rsidRPr="00E97C36" w14:paraId="7DF81229" w14:textId="77777777" w:rsidTr="00432687">
        <w:trPr>
          <w:trHeight w:val="323"/>
        </w:trPr>
        <w:tc>
          <w:tcPr>
            <w:tcW w:w="1512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7AB5384" w14:textId="0847717D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要介護4</w:t>
            </w:r>
          </w:p>
        </w:tc>
        <w:tc>
          <w:tcPr>
            <w:tcW w:w="1521" w:type="dxa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2AFC20C" w14:textId="44D9AC01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要介護5</w:t>
            </w:r>
          </w:p>
        </w:tc>
        <w:tc>
          <w:tcPr>
            <w:tcW w:w="1515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BB4310E" w14:textId="7261CB17" w:rsidR="00432687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83AC2">
              <w:rPr>
                <w:rFonts w:asciiTheme="minorEastAsia" w:eastAsiaTheme="minorEastAsia" w:hAnsiTheme="minorEastAsia" w:hint="eastAsia"/>
                <w:sz w:val="21"/>
              </w:rPr>
              <w:t>新規申請中</w:t>
            </w:r>
          </w:p>
        </w:tc>
        <w:tc>
          <w:tcPr>
            <w:tcW w:w="1511" w:type="dxa"/>
            <w:vMerge/>
            <w:tcBorders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7ACAD919" w14:textId="77777777" w:rsidR="00432687" w:rsidRPr="00583AC2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3016" w:type="dxa"/>
            <w:gridSpan w:val="2"/>
            <w:vMerge/>
            <w:tcBorders>
              <w:left w:val="single" w:sz="12" w:space="0" w:color="000000" w:themeColor="text1"/>
              <w:bottom w:val="single" w:sz="6" w:space="0" w:color="808080" w:themeColor="background1" w:themeShade="80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52F78D64" w14:textId="77777777" w:rsidR="00432687" w:rsidRPr="00583AC2" w:rsidRDefault="00432687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0439C3" w:rsidRPr="00647AEB" w14:paraId="6397A039" w14:textId="77777777" w:rsidTr="00A35AEA">
        <w:tc>
          <w:tcPr>
            <w:tcW w:w="1512" w:type="dxa"/>
          </w:tcPr>
          <w:p w14:paraId="46C7E2BC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21" w:type="dxa"/>
          </w:tcPr>
          <w:p w14:paraId="7D521AAA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15" w:type="dxa"/>
            <w:gridSpan w:val="2"/>
          </w:tcPr>
          <w:p w14:paraId="51D5D9D4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1511" w:type="dxa"/>
            <w:tcBorders>
              <w:right w:val="single" w:sz="12" w:space="0" w:color="000000" w:themeColor="text1"/>
            </w:tcBorders>
          </w:tcPr>
          <w:p w14:paraId="14126D6A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>人</w:t>
            </w:r>
          </w:p>
        </w:tc>
        <w:tc>
          <w:tcPr>
            <w:tcW w:w="3016" w:type="dxa"/>
            <w:gridSpan w:val="2"/>
            <w:tcBorders>
              <w:top w:val="single" w:sz="6" w:space="0" w:color="808080" w:themeColor="background1" w:themeShade="8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1FC355B" w14:textId="77777777" w:rsidR="000439C3" w:rsidRPr="00426E6B" w:rsidRDefault="000439C3" w:rsidP="00F76E35">
            <w:pPr>
              <w:spacing w:beforeLines="30" w:before="105" w:line="300" w:lineRule="exact"/>
              <w:jc w:val="center"/>
              <w:rPr>
                <w:rFonts w:ascii="ＭＳ Ｐ明朝" w:eastAsia="ＭＳ Ｐ明朝" w:hAnsi="ＭＳ Ｐ明朝" w:cs="Arial"/>
              </w:rPr>
            </w:pPr>
            <w:r w:rsidRPr="00426E6B">
              <w:rPr>
                <w:rFonts w:ascii="ＭＳ Ｐ明朝" w:eastAsia="ＭＳ Ｐ明朝" w:hAnsi="ＭＳ Ｐ明朝" w:cs="Arial" w:hint="eastAsia"/>
              </w:rPr>
              <w:t>〔</w:t>
            </w:r>
            <w:r w:rsidRPr="00426E6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　　</w:t>
            </w:r>
            <w:r w:rsidRPr="00426E6B">
              <w:rPr>
                <w:rFonts w:ascii="ＭＳ Ｐ明朝" w:eastAsia="ＭＳ Ｐ明朝" w:hAnsi="ＭＳ Ｐ明朝" w:cs="Arial" w:hint="eastAsia"/>
              </w:rPr>
              <w:t>〕</w:t>
            </w: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 w:rsidRPr="00426E6B">
              <w:rPr>
                <w:rFonts w:ascii="ＭＳ Ｐ明朝" w:eastAsia="ＭＳ Ｐ明朝" w:hAnsi="ＭＳ Ｐ明朝" w:cs="Arial" w:hint="eastAsia"/>
              </w:rPr>
              <w:t xml:space="preserve">人　</w:t>
            </w:r>
            <w:r w:rsidRPr="00A35AEA">
              <w:rPr>
                <w:rFonts w:ascii="ＭＳ Ｐ明朝" w:eastAsia="ＭＳ Ｐ明朝" w:hAnsi="ＭＳ Ｐ明朝" w:cs="Arial" w:hint="eastAsia"/>
                <w:sz w:val="24"/>
              </w:rPr>
              <w:t>☆</w:t>
            </w:r>
          </w:p>
        </w:tc>
      </w:tr>
    </w:tbl>
    <w:p w14:paraId="4AEAA570" w14:textId="77777777" w:rsidR="000439C3" w:rsidRPr="00D67327" w:rsidRDefault="000439C3" w:rsidP="000439C3">
      <w:pPr>
        <w:snapToGrid w:val="0"/>
        <w:spacing w:line="200" w:lineRule="exact"/>
        <w:ind w:left="220" w:hangingChars="100" w:hanging="220"/>
        <w:rPr>
          <w:rFonts w:asciiTheme="majorEastAsia" w:eastAsiaTheme="majorEastAsia" w:hAnsiTheme="majorEastAsia"/>
        </w:rPr>
      </w:pPr>
    </w:p>
    <w:p w14:paraId="26D9A7C2" w14:textId="77777777" w:rsidR="000439C3" w:rsidRPr="00F11066" w:rsidRDefault="000439C3" w:rsidP="000439C3">
      <w:pPr>
        <w:ind w:leftChars="50" w:left="215" w:hangingChars="50" w:hanging="105"/>
        <w:rPr>
          <w:rFonts w:ascii="ＭＳ ゴシック" w:eastAsia="ＭＳ ゴシック" w:hAnsi="ＭＳ ゴシック"/>
          <w:sz w:val="21"/>
        </w:rPr>
      </w:pPr>
      <w:r w:rsidRPr="00F11066">
        <w:rPr>
          <w:rFonts w:asciiTheme="majorEastAsia" w:eastAsiaTheme="majorEastAsia" w:hAnsiTheme="majorEastAsia" w:hint="eastAsia"/>
          <w:sz w:val="21"/>
        </w:rPr>
        <w:t>問９　問７でご記入いただいた過去１年間の退居者について、</w:t>
      </w:r>
      <w:r w:rsidRPr="00F11066">
        <w:rPr>
          <w:rFonts w:ascii="ＭＳ ゴシック" w:eastAsia="ＭＳ ゴシック" w:hAnsi="ＭＳ ゴシック" w:hint="eastAsia"/>
          <w:sz w:val="21"/>
          <w:u w:val="single"/>
        </w:rPr>
        <w:t>退去先別の人数</w:t>
      </w:r>
      <w:r w:rsidRPr="00F11066">
        <w:rPr>
          <w:rFonts w:ascii="ＭＳ ゴシック" w:eastAsia="ＭＳ ゴシック" w:hAnsi="ＭＳ ゴシック" w:hint="eastAsia"/>
          <w:sz w:val="21"/>
        </w:rPr>
        <w:t>をご記入ください。</w:t>
      </w:r>
    </w:p>
    <w:p w14:paraId="070590CD" w14:textId="77777777" w:rsidR="000439C3" w:rsidRPr="00975DCD" w:rsidRDefault="000439C3" w:rsidP="000439C3">
      <w:pPr>
        <w:spacing w:beforeLines="50" w:before="175"/>
        <w:ind w:leftChars="50" w:left="310" w:hangingChars="100" w:hanging="200"/>
        <w:rPr>
          <w:rFonts w:ascii="ＭＳ ゴシック" w:eastAsia="ＭＳ ゴシック" w:hAnsi="ＭＳ ゴシック"/>
          <w:sz w:val="20"/>
          <w:u w:val="single"/>
        </w:rPr>
      </w:pPr>
      <w:bookmarkStart w:id="117" w:name="_Hlk3313862"/>
      <w:r>
        <w:rPr>
          <w:rFonts w:ascii="ＭＳ ゴシック" w:eastAsia="ＭＳ ゴシック" w:hAnsi="ＭＳ ゴシック" w:hint="eastAsia"/>
          <w:sz w:val="20"/>
          <w:u w:val="single"/>
        </w:rPr>
        <w:t>※</w:t>
      </w:r>
      <w:r w:rsidRPr="00975DCD">
        <w:rPr>
          <w:rFonts w:ascii="ＭＳ ゴシック" w:eastAsia="ＭＳ ゴシック" w:hAnsi="ＭＳ ゴシック" w:hint="eastAsia"/>
          <w:sz w:val="20"/>
          <w:u w:val="single"/>
        </w:rPr>
        <w:t>「1</w:t>
      </w:r>
      <w:r>
        <w:rPr>
          <w:rFonts w:ascii="ＭＳ ゴシック" w:eastAsia="ＭＳ ゴシック" w:hAnsi="ＭＳ ゴシック"/>
          <w:sz w:val="20"/>
          <w:u w:val="single"/>
        </w:rPr>
        <w:t>6</w:t>
      </w:r>
      <w:r w:rsidRPr="00975DCD">
        <w:rPr>
          <w:rFonts w:ascii="ＭＳ ゴシック" w:eastAsia="ＭＳ ゴシック" w:hAnsi="ＭＳ ゴシック" w:hint="eastAsia"/>
          <w:sz w:val="20"/>
          <w:u w:val="single"/>
        </w:rPr>
        <w:t>）合計」と、問７</w:t>
      </w:r>
      <w:r w:rsidR="00A35AEA">
        <w:rPr>
          <w:rFonts w:ascii="ＭＳ ゴシック" w:eastAsia="ＭＳ ゴシック" w:hAnsi="ＭＳ ゴシック" w:hint="eastAsia"/>
          <w:sz w:val="20"/>
          <w:u w:val="single"/>
        </w:rPr>
        <w:t>の</w:t>
      </w:r>
      <w:r w:rsidRPr="00975DCD">
        <w:rPr>
          <w:rFonts w:ascii="ＭＳ ゴシック" w:eastAsia="ＭＳ ゴシック" w:hAnsi="ＭＳ ゴシック" w:hint="eastAsia"/>
          <w:sz w:val="20"/>
          <w:u w:val="single"/>
        </w:rPr>
        <w:t>「退去者数（合計）」（☆欄）が一致することをご確認ください。</w:t>
      </w:r>
      <w:bookmarkEnd w:id="117"/>
    </w:p>
    <w:p w14:paraId="7B90BB58" w14:textId="103E934E" w:rsidR="000439C3" w:rsidRPr="00975DCD" w:rsidRDefault="001557A5" w:rsidP="000439C3">
      <w:pPr>
        <w:spacing w:afterLines="25" w:after="87"/>
        <w:ind w:leftChars="50" w:left="220" w:hangingChars="50" w:hanging="110"/>
        <w:rPr>
          <w:rFonts w:ascii="ＭＳ ゴシック" w:eastAsia="ＭＳ ゴシック" w:hAnsi="ＭＳ ゴシック"/>
          <w:sz w:val="20"/>
        </w:rPr>
      </w:pPr>
      <w:r>
        <w:rPr>
          <w:rFonts w:ascii="ＭＳ Ｐ明朝" w:eastAsia="ＭＳ Ｐ明朝" w:hAnsi="ＭＳ Ｐ明朝" w:cs="Arial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C964F7" wp14:editId="20726E3A">
                <wp:simplePos x="0" y="0"/>
                <wp:positionH relativeFrom="column">
                  <wp:posOffset>5850890</wp:posOffset>
                </wp:positionH>
                <wp:positionV relativeFrom="paragraph">
                  <wp:posOffset>4504608</wp:posOffset>
                </wp:positionV>
                <wp:extent cx="219075" cy="466725"/>
                <wp:effectExtent l="0" t="0" r="9525" b="9525"/>
                <wp:wrapNone/>
                <wp:docPr id="12" name="矢印: 右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466725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6276D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2" o:spid="_x0000_s1026" type="#_x0000_t13" style="position:absolute;left:0;text-align:left;margin-left:460.7pt;margin-top:354.7pt;width:17.25pt;height:36.75pt;rotation:18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" adj="10800" fillcolor="#404040 [2429]" stroked="f" strokeweight="2pt"/>
            </w:pict>
          </mc:Fallback>
        </mc:AlternateConten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※</w:t>
      </w:r>
      <w:r w:rsidR="000439C3">
        <w:rPr>
          <w:rFonts w:ascii="ＭＳ ゴシック" w:eastAsia="ＭＳ ゴシック" w:hAnsi="ＭＳ ゴシック"/>
          <w:sz w:val="20"/>
          <w:u w:val="single"/>
        </w:rPr>
        <w:t xml:space="preserve"> </w:t>
      </w:r>
      <w:r w:rsidR="000439C3" w:rsidRPr="00975DCD">
        <w:rPr>
          <w:rFonts w:ascii="ＭＳ ゴシック" w:eastAsia="ＭＳ ゴシック" w:hAnsi="ＭＳ ゴシック" w:hint="eastAsia"/>
          <w:sz w:val="20"/>
          <w:u w:val="single"/>
        </w:rPr>
        <w:t>一時的に入院して貴施設等以外の居場所に移った場合は</w:t>
      </w:r>
      <w:r w:rsidR="000439C3">
        <w:rPr>
          <w:rFonts w:ascii="ＭＳ ゴシック" w:eastAsia="ＭＳ ゴシック" w:hAnsi="ＭＳ ゴシック" w:hint="eastAsia"/>
          <w:sz w:val="20"/>
          <w:u w:val="single"/>
        </w:rPr>
        <w:t>、</w:t>
      </w:r>
      <w:r w:rsidR="000439C3" w:rsidRPr="00975DCD">
        <w:rPr>
          <w:rFonts w:ascii="ＭＳ ゴシック" w:eastAsia="ＭＳ ゴシック" w:hAnsi="ＭＳ ゴシック" w:hint="eastAsia"/>
          <w:sz w:val="20"/>
          <w:u w:val="single"/>
        </w:rPr>
        <w:t>退院後の居場所</w:t>
      </w:r>
      <w:r w:rsidR="000439C3" w:rsidRPr="00975DCD">
        <w:rPr>
          <w:rFonts w:ascii="ＭＳ ゴシック" w:eastAsia="ＭＳ ゴシック" w:hAnsi="ＭＳ ゴシック" w:hint="eastAsia"/>
          <w:sz w:val="20"/>
        </w:rPr>
        <w:t>をご記入ください。</w:t>
      </w:r>
    </w:p>
    <w:tbl>
      <w:tblPr>
        <w:tblStyle w:val="a7"/>
        <w:tblW w:w="920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1984"/>
        <w:gridCol w:w="1985"/>
        <w:tblGridChange w:id="118">
          <w:tblGrid>
            <w:gridCol w:w="5240"/>
            <w:gridCol w:w="1984"/>
            <w:gridCol w:w="1985"/>
          </w:tblGrid>
        </w:tblGridChange>
      </w:tblGrid>
      <w:tr w:rsidR="000439C3" w:rsidRPr="00647AEB" w14:paraId="24857DC9" w14:textId="77777777" w:rsidTr="002670AC">
        <w:trPr>
          <w:trHeight w:val="77"/>
        </w:trPr>
        <w:tc>
          <w:tcPr>
            <w:tcW w:w="5240" w:type="dxa"/>
            <w:shd w:val="clear" w:color="auto" w:fill="F2F2F2" w:themeFill="background1" w:themeFillShade="F2"/>
          </w:tcPr>
          <w:p w14:paraId="7A702BFB" w14:textId="77777777" w:rsidR="000439C3" w:rsidRPr="00715054" w:rsidRDefault="000439C3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119" w:author="向井 絵美" w:date="2020-11-27T16:19:00Z">
                <w:pPr>
                  <w:spacing w:line="300" w:lineRule="exact"/>
                  <w:jc w:val="center"/>
                </w:pPr>
              </w:pPrChange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3C5436B1" w14:textId="6EFB9C95" w:rsidR="000439C3" w:rsidRPr="00647AEB" w:rsidRDefault="001557A5">
            <w:pPr>
              <w:spacing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20" w:author="向井 絵美" w:date="2020-11-27T16:19:00Z">
                <w:pPr>
                  <w:spacing w:line="300" w:lineRule="exact"/>
                  <w:jc w:val="center"/>
                </w:pPr>
              </w:pPrChange>
            </w:pPr>
            <w:ins w:id="121" w:author="向井 絵美" w:date="2020-11-27T16:16:00Z">
              <w:del w:id="122" w:author="kiricity" w:date="2023-07-19T18:03:00Z">
                <w:r w:rsidRPr="001557A5" w:rsidDel="00A81B56">
                  <w:rPr>
                    <w:rFonts w:asciiTheme="majorEastAsia" w:eastAsiaTheme="majorEastAsia" w:hAnsiTheme="majorEastAsia" w:hint="eastAsia"/>
                    <w:color w:val="000000" w:themeColor="text1"/>
                  </w:rPr>
                  <w:delText>相良</w:delText>
                </w:r>
              </w:del>
            </w:ins>
            <w:ins w:id="123" w:author="11345@microsoftonline2016.com" w:date="2020-11-27T14:54:00Z">
              <w:del w:id="124" w:author="kiricity" w:date="2023-07-19T18:03:00Z">
                <w:r w:rsidR="00E74A7B" w:rsidDel="00A81B56">
                  <w:rPr>
                    <w:rFonts w:asciiTheme="majorEastAsia" w:eastAsiaTheme="majorEastAsia" w:hAnsiTheme="majorEastAsia" w:hint="eastAsia"/>
                    <w:color w:val="000000" w:themeColor="text1"/>
                  </w:rPr>
                  <w:delText>村</w:delText>
                </w:r>
              </w:del>
            </w:ins>
            <w:ins w:id="125" w:author="kiricity" w:date="2023-07-19T18:03:00Z">
              <w:r w:rsidR="00A81B56">
                <w:rPr>
                  <w:rFonts w:asciiTheme="majorEastAsia" w:eastAsiaTheme="majorEastAsia" w:hAnsiTheme="majorEastAsia" w:hint="eastAsia"/>
                  <w:color w:val="000000" w:themeColor="text1"/>
                </w:rPr>
                <w:t>霧島市</w:t>
              </w:r>
            </w:ins>
            <w:del w:id="126" w:author="11345@microsoftonline2016.com" w:date="2020-11-27T14:54:00Z">
              <w:r w:rsidR="000439C3" w:rsidRPr="00647AEB" w:rsidDel="00E74A7B">
                <w:rPr>
                  <w:rFonts w:asciiTheme="majorEastAsia" w:eastAsiaTheme="majorEastAsia" w:hAnsiTheme="majorEastAsia" w:hint="eastAsia"/>
                  <w:color w:val="000000" w:themeColor="text1"/>
                </w:rPr>
                <w:delText>市</w:delText>
              </w:r>
              <w:r w:rsidR="000439C3" w:rsidDel="00E74A7B">
                <w:rPr>
                  <w:rFonts w:asciiTheme="majorEastAsia" w:eastAsiaTheme="majorEastAsia" w:hAnsiTheme="majorEastAsia" w:hint="eastAsia"/>
                  <w:color w:val="000000" w:themeColor="text1"/>
                </w:rPr>
                <w:delText>（区町村）</w:delText>
              </w:r>
            </w:del>
            <w:r w:rsidR="000439C3" w:rsidRPr="00647AEB">
              <w:rPr>
                <w:rFonts w:asciiTheme="majorEastAsia" w:eastAsiaTheme="majorEastAsia" w:hAnsiTheme="majorEastAsia" w:hint="eastAsia"/>
                <w:color w:val="000000" w:themeColor="text1"/>
              </w:rPr>
              <w:t>内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5C2FD8B" w14:textId="14C592D9" w:rsidR="000439C3" w:rsidRPr="00647AEB" w:rsidRDefault="001557A5">
            <w:pPr>
              <w:spacing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27" w:author="向井 絵美" w:date="2020-11-27T16:19:00Z">
                <w:pPr>
                  <w:spacing w:line="300" w:lineRule="exact"/>
                  <w:jc w:val="center"/>
                </w:pPr>
              </w:pPrChange>
            </w:pPr>
            <w:ins w:id="128" w:author="向井 絵美" w:date="2020-11-27T16:16:00Z">
              <w:del w:id="129" w:author="kiricity" w:date="2023-07-19T18:03:00Z">
                <w:r w:rsidRPr="001557A5" w:rsidDel="00A81B56">
                  <w:rPr>
                    <w:rFonts w:asciiTheme="majorEastAsia" w:eastAsiaTheme="majorEastAsia" w:hAnsiTheme="majorEastAsia" w:hint="eastAsia"/>
                    <w:color w:val="000000" w:themeColor="text1"/>
                  </w:rPr>
                  <w:delText>相良</w:delText>
                </w:r>
              </w:del>
            </w:ins>
            <w:ins w:id="130" w:author="11345@microsoftonline2016.com" w:date="2020-11-27T14:54:00Z">
              <w:del w:id="131" w:author="kiricity" w:date="2023-07-19T18:03:00Z">
                <w:r w:rsidR="00E74A7B" w:rsidDel="00A81B56">
                  <w:rPr>
                    <w:rFonts w:asciiTheme="majorEastAsia" w:eastAsiaTheme="majorEastAsia" w:hAnsiTheme="majorEastAsia" w:hint="eastAsia"/>
                    <w:color w:val="000000" w:themeColor="text1"/>
                  </w:rPr>
                  <w:delText>村</w:delText>
                </w:r>
              </w:del>
            </w:ins>
            <w:ins w:id="132" w:author="kiricity" w:date="2023-07-19T18:03:00Z">
              <w:r w:rsidR="00A81B56">
                <w:rPr>
                  <w:rFonts w:asciiTheme="majorEastAsia" w:eastAsiaTheme="majorEastAsia" w:hAnsiTheme="majorEastAsia" w:hint="eastAsia"/>
                  <w:color w:val="000000" w:themeColor="text1"/>
                </w:rPr>
                <w:t>霧島市</w:t>
              </w:r>
            </w:ins>
            <w:del w:id="133" w:author="11345@microsoftonline2016.com" w:date="2020-11-27T14:54:00Z">
              <w:r w:rsidR="000439C3" w:rsidRPr="00647AEB" w:rsidDel="00E74A7B">
                <w:rPr>
                  <w:rFonts w:asciiTheme="majorEastAsia" w:eastAsiaTheme="majorEastAsia" w:hAnsiTheme="majorEastAsia" w:hint="eastAsia"/>
                  <w:color w:val="000000" w:themeColor="text1"/>
                </w:rPr>
                <w:delText>市</w:delText>
              </w:r>
              <w:r w:rsidR="000439C3" w:rsidDel="00E74A7B">
                <w:rPr>
                  <w:rFonts w:asciiTheme="majorEastAsia" w:eastAsiaTheme="majorEastAsia" w:hAnsiTheme="majorEastAsia" w:hint="eastAsia"/>
                  <w:color w:val="000000" w:themeColor="text1"/>
                </w:rPr>
                <w:delText>（区町村）</w:delText>
              </w:r>
            </w:del>
            <w:r w:rsidR="000439C3" w:rsidRPr="00647AEB">
              <w:rPr>
                <w:rFonts w:asciiTheme="majorEastAsia" w:eastAsiaTheme="majorEastAsia" w:hAnsiTheme="majorEastAsia" w:hint="eastAsia"/>
                <w:color w:val="000000" w:themeColor="text1"/>
              </w:rPr>
              <w:t>外</w:t>
            </w:r>
          </w:p>
        </w:tc>
      </w:tr>
      <w:tr w:rsidR="000439C3" w:rsidRPr="00647AEB" w14:paraId="02C99516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134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135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136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30375C04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137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 xml:space="preserve">自宅 （※ 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兄弟・子ども・親戚等の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家含む）</w:t>
            </w:r>
          </w:p>
        </w:tc>
        <w:tc>
          <w:tcPr>
            <w:tcW w:w="1984" w:type="dxa"/>
            <w:shd w:val="clear" w:color="auto" w:fill="auto"/>
            <w:vAlign w:val="bottom"/>
            <w:tcPrChange w:id="138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56D1D0AE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39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140" w:author="向井 絵美" w:date="2020-11-27T16:18:00Z">
              <w:tcPr>
                <w:tcW w:w="1985" w:type="dxa"/>
                <w:vAlign w:val="bottom"/>
              </w:tcPr>
            </w:tcPrChange>
          </w:tcPr>
          <w:p w14:paraId="4A3F8B23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41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345984E3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142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143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144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0A691887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145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/>
                <w:sz w:val="21"/>
              </w:rPr>
              <w:t>2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住宅型有料老人ホーム</w:t>
            </w:r>
          </w:p>
        </w:tc>
        <w:tc>
          <w:tcPr>
            <w:tcW w:w="1984" w:type="dxa"/>
            <w:shd w:val="clear" w:color="auto" w:fill="auto"/>
            <w:vAlign w:val="bottom"/>
            <w:tcPrChange w:id="146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7CDEBAF9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47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148" w:author="向井 絵美" w:date="2020-11-27T16:18:00Z">
              <w:tcPr>
                <w:tcW w:w="1985" w:type="dxa"/>
                <w:vAlign w:val="bottom"/>
              </w:tcPr>
            </w:tcPrChange>
          </w:tcPr>
          <w:p w14:paraId="07B7E1AE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49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972174B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150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151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152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694BC68A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sz w:val="21"/>
              </w:rPr>
              <w:pPrChange w:id="153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3）軽費老人ホーム（特定施設除く）</w:t>
            </w:r>
          </w:p>
        </w:tc>
        <w:tc>
          <w:tcPr>
            <w:tcW w:w="1984" w:type="dxa"/>
            <w:shd w:val="clear" w:color="auto" w:fill="auto"/>
            <w:vAlign w:val="bottom"/>
            <w:tcPrChange w:id="154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1B0C8051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55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156" w:author="向井 絵美" w:date="2020-11-27T16:18:00Z">
              <w:tcPr>
                <w:tcW w:w="1985" w:type="dxa"/>
                <w:vAlign w:val="bottom"/>
              </w:tcPr>
            </w:tcPrChange>
          </w:tcPr>
          <w:p w14:paraId="49A35148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57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7F7172E0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158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159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160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48F44D72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161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4)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サービス付き高齢者向け住宅（特定施設除く）</w:t>
            </w:r>
          </w:p>
        </w:tc>
        <w:tc>
          <w:tcPr>
            <w:tcW w:w="1984" w:type="dxa"/>
            <w:shd w:val="clear" w:color="auto" w:fill="auto"/>
            <w:vAlign w:val="bottom"/>
            <w:tcPrChange w:id="162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5F4BE6E7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63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164" w:author="向井 絵美" w:date="2020-11-27T16:18:00Z">
              <w:tcPr>
                <w:tcW w:w="1985" w:type="dxa"/>
                <w:vAlign w:val="bottom"/>
              </w:tcPr>
            </w:tcPrChange>
          </w:tcPr>
          <w:p w14:paraId="7DE6199C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65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6D3BDE8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166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167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168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3E50E94C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169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/>
                <w:sz w:val="21"/>
              </w:rPr>
              <w:t>5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グループホーム</w:t>
            </w:r>
          </w:p>
        </w:tc>
        <w:tc>
          <w:tcPr>
            <w:tcW w:w="1984" w:type="dxa"/>
            <w:shd w:val="clear" w:color="auto" w:fill="auto"/>
            <w:vAlign w:val="bottom"/>
            <w:tcPrChange w:id="170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4112CE11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71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172" w:author="向井 絵美" w:date="2020-11-27T16:18:00Z">
              <w:tcPr>
                <w:tcW w:w="1985" w:type="dxa"/>
                <w:vAlign w:val="bottom"/>
              </w:tcPr>
            </w:tcPrChange>
          </w:tcPr>
          <w:p w14:paraId="09784AA1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73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25B6B76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174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175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176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642948B1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177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/>
                <w:sz w:val="21"/>
              </w:rPr>
              <w:t>6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特定施設</w:t>
            </w:r>
          </w:p>
        </w:tc>
        <w:tc>
          <w:tcPr>
            <w:tcW w:w="1984" w:type="dxa"/>
            <w:shd w:val="clear" w:color="auto" w:fill="auto"/>
            <w:vAlign w:val="bottom"/>
            <w:tcPrChange w:id="178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1ED69F38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79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180" w:author="向井 絵美" w:date="2020-11-27T16:18:00Z">
              <w:tcPr>
                <w:tcW w:w="1985" w:type="dxa"/>
                <w:vAlign w:val="bottom"/>
              </w:tcPr>
            </w:tcPrChange>
          </w:tcPr>
          <w:p w14:paraId="2AA6F6EB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81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7D0EC355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182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183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184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683682C1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185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/>
                <w:sz w:val="21"/>
              </w:rPr>
              <w:t>7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地域密着型特定施設</w:t>
            </w:r>
          </w:p>
        </w:tc>
        <w:tc>
          <w:tcPr>
            <w:tcW w:w="1984" w:type="dxa"/>
            <w:shd w:val="clear" w:color="auto" w:fill="auto"/>
            <w:vAlign w:val="bottom"/>
            <w:tcPrChange w:id="186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0E430DBE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87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188" w:author="向井 絵美" w:date="2020-11-27T16:18:00Z">
              <w:tcPr>
                <w:tcW w:w="1985" w:type="dxa"/>
                <w:vAlign w:val="bottom"/>
              </w:tcPr>
            </w:tcPrChange>
          </w:tcPr>
          <w:p w14:paraId="3D72ED84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89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102637E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190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191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192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3A6880AD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193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/>
                <w:sz w:val="21"/>
              </w:rPr>
              <w:t>8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介護老人保健施設</w:t>
            </w:r>
          </w:p>
        </w:tc>
        <w:tc>
          <w:tcPr>
            <w:tcW w:w="1984" w:type="dxa"/>
            <w:shd w:val="clear" w:color="auto" w:fill="auto"/>
            <w:vAlign w:val="bottom"/>
            <w:tcPrChange w:id="194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561D3CCC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95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196" w:author="向井 絵美" w:date="2020-11-27T16:18:00Z">
              <w:tcPr>
                <w:tcW w:w="1985" w:type="dxa"/>
                <w:vAlign w:val="bottom"/>
              </w:tcPr>
            </w:tcPrChange>
          </w:tcPr>
          <w:p w14:paraId="3AB230AE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197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60DADB31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198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199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200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33AFC246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201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/>
                <w:sz w:val="21"/>
              </w:rPr>
              <w:t>9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療養型・介護医療院</w:t>
            </w:r>
          </w:p>
        </w:tc>
        <w:tc>
          <w:tcPr>
            <w:tcW w:w="1984" w:type="dxa"/>
            <w:shd w:val="clear" w:color="auto" w:fill="auto"/>
            <w:vAlign w:val="bottom"/>
            <w:tcPrChange w:id="202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78BCC7AD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203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204" w:author="向井 絵美" w:date="2020-11-27T16:18:00Z">
              <w:tcPr>
                <w:tcW w:w="1985" w:type="dxa"/>
                <w:vAlign w:val="bottom"/>
              </w:tcPr>
            </w:tcPrChange>
          </w:tcPr>
          <w:p w14:paraId="7D45264A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205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B52733B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206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207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208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4717DFCF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sz w:val="21"/>
              </w:rPr>
              <w:pPrChange w:id="209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/>
                <w:sz w:val="21"/>
              </w:rPr>
              <w:t>10)</w:t>
            </w:r>
            <w:r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「9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>」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を除く病院・診療所（一時的な入院を除く）</w:t>
            </w:r>
          </w:p>
        </w:tc>
        <w:tc>
          <w:tcPr>
            <w:tcW w:w="1984" w:type="dxa"/>
            <w:shd w:val="clear" w:color="auto" w:fill="auto"/>
            <w:vAlign w:val="bottom"/>
            <w:tcPrChange w:id="210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79F1EF72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="ＭＳ Ｐ明朝" w:eastAsia="ＭＳ Ｐ明朝" w:hAnsi="ＭＳ Ｐ明朝" w:cs="Arial"/>
              </w:rPr>
              <w:pPrChange w:id="211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212" w:author="向井 絵美" w:date="2020-11-27T16:18:00Z">
              <w:tcPr>
                <w:tcW w:w="1985" w:type="dxa"/>
                <w:vAlign w:val="bottom"/>
              </w:tcPr>
            </w:tcPrChange>
          </w:tcPr>
          <w:p w14:paraId="517BF428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="ＭＳ Ｐ明朝" w:eastAsia="ＭＳ Ｐ明朝" w:hAnsi="ＭＳ Ｐ明朝" w:cs="Arial"/>
              </w:rPr>
              <w:pPrChange w:id="213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96F6E3E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214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215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216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451B69F6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217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/>
                <w:sz w:val="21"/>
              </w:rPr>
              <w:t>11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特別養護老人ホーム</w:t>
            </w:r>
          </w:p>
        </w:tc>
        <w:tc>
          <w:tcPr>
            <w:tcW w:w="1984" w:type="dxa"/>
            <w:shd w:val="clear" w:color="auto" w:fill="auto"/>
            <w:vAlign w:val="bottom"/>
            <w:tcPrChange w:id="218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47BCDFCD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219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220" w:author="向井 絵美" w:date="2020-11-27T16:18:00Z">
              <w:tcPr>
                <w:tcW w:w="1985" w:type="dxa"/>
                <w:vAlign w:val="bottom"/>
              </w:tcPr>
            </w:tcPrChange>
          </w:tcPr>
          <w:p w14:paraId="33E2A8B8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221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579CA0D6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222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223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224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62E4FA5E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225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>2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地域密着型特別養護老人ホーム</w:t>
            </w:r>
          </w:p>
        </w:tc>
        <w:tc>
          <w:tcPr>
            <w:tcW w:w="1984" w:type="dxa"/>
            <w:shd w:val="clear" w:color="auto" w:fill="auto"/>
            <w:vAlign w:val="bottom"/>
            <w:tcPrChange w:id="226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0565CAAF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227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228" w:author="向井 絵美" w:date="2020-11-27T16:18:00Z">
              <w:tcPr>
                <w:tcW w:w="1985" w:type="dxa"/>
                <w:vAlign w:val="bottom"/>
              </w:tcPr>
            </w:tcPrChange>
          </w:tcPr>
          <w:p w14:paraId="2D1D4995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229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0A389C06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230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231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232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2ED30510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233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>3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その他</w:t>
            </w:r>
          </w:p>
        </w:tc>
        <w:tc>
          <w:tcPr>
            <w:tcW w:w="1984" w:type="dxa"/>
            <w:shd w:val="clear" w:color="auto" w:fill="auto"/>
            <w:vAlign w:val="bottom"/>
            <w:tcPrChange w:id="234" w:author="向井 絵美" w:date="2020-11-27T16:18:00Z">
              <w:tcPr>
                <w:tcW w:w="1984" w:type="dxa"/>
                <w:shd w:val="clear" w:color="auto" w:fill="auto"/>
                <w:vAlign w:val="bottom"/>
              </w:tcPr>
            </w:tcPrChange>
          </w:tcPr>
          <w:p w14:paraId="7076100D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="ＭＳ Ｐ明朝" w:eastAsia="ＭＳ Ｐ明朝" w:hAnsi="ＭＳ Ｐ明朝" w:cs="Arial"/>
              </w:rPr>
              <w:pPrChange w:id="235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  <w:tc>
          <w:tcPr>
            <w:tcW w:w="1985" w:type="dxa"/>
            <w:vAlign w:val="bottom"/>
            <w:tcPrChange w:id="236" w:author="向井 絵美" w:date="2020-11-27T16:18:00Z">
              <w:tcPr>
                <w:tcW w:w="1985" w:type="dxa"/>
                <w:vAlign w:val="bottom"/>
              </w:tcPr>
            </w:tcPrChange>
          </w:tcPr>
          <w:p w14:paraId="7C52A95F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="ＭＳ Ｐ明朝" w:eastAsia="ＭＳ Ｐ明朝" w:hAnsi="ＭＳ Ｐ明朝" w:cs="Arial"/>
              </w:rPr>
              <w:pPrChange w:id="237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1912F6A8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238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239" w:author="向井 絵美" w:date="2020-11-27T16:18:00Z">
            <w:trPr>
              <w:trHeight w:val="397"/>
            </w:trPr>
          </w:trPrChange>
        </w:trPr>
        <w:tc>
          <w:tcPr>
            <w:tcW w:w="5240" w:type="dxa"/>
            <w:shd w:val="clear" w:color="auto" w:fill="F2F2F2" w:themeFill="background1" w:themeFillShade="F2"/>
            <w:vAlign w:val="center"/>
            <w:tcPrChange w:id="240" w:author="向井 絵美" w:date="2020-11-27T16:18:00Z">
              <w:tcPr>
                <w:tcW w:w="5240" w:type="dxa"/>
                <w:shd w:val="clear" w:color="auto" w:fill="F2F2F2" w:themeFill="background1" w:themeFillShade="F2"/>
                <w:vAlign w:val="center"/>
              </w:tcPr>
            </w:tcPrChange>
          </w:tcPr>
          <w:p w14:paraId="38C6450F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 w:cs="Arial"/>
                <w:sz w:val="21"/>
              </w:rPr>
              <w:pPrChange w:id="241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>4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行先を把握していない</w:t>
            </w:r>
          </w:p>
        </w:tc>
        <w:tc>
          <w:tcPr>
            <w:tcW w:w="3969" w:type="dxa"/>
            <w:gridSpan w:val="2"/>
            <w:shd w:val="clear" w:color="auto" w:fill="auto"/>
            <w:vAlign w:val="bottom"/>
            <w:tcPrChange w:id="242" w:author="向井 絵美" w:date="2020-11-27T16:18:00Z">
              <w:tcPr>
                <w:tcW w:w="3969" w:type="dxa"/>
                <w:gridSpan w:val="2"/>
                <w:shd w:val="clear" w:color="auto" w:fill="auto"/>
                <w:vAlign w:val="bottom"/>
              </w:tcPr>
            </w:tcPrChange>
          </w:tcPr>
          <w:p w14:paraId="295410BD" w14:textId="77777777" w:rsidR="000439C3" w:rsidRPr="00647AEB" w:rsidRDefault="000439C3">
            <w:pPr>
              <w:spacing w:beforeLines="40" w:before="140" w:line="280" w:lineRule="exact"/>
              <w:jc w:val="center"/>
              <w:rPr>
                <w:rFonts w:ascii="ＭＳ Ｐ明朝" w:eastAsia="ＭＳ Ｐ明朝" w:hAnsi="ＭＳ Ｐ明朝" w:cs="Arial"/>
              </w:rPr>
              <w:pPrChange w:id="243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450FBA49" w14:textId="77777777" w:rsidTr="001557A5">
        <w:tblPrEx>
          <w:tblW w:w="9209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ayout w:type="fixed"/>
          <w:tblPrExChange w:id="244" w:author="向井 絵美" w:date="2020-11-27T16:18:00Z">
            <w:tblPrEx>
              <w:tblW w:w="9209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</w:tblPrEx>
          </w:tblPrExChange>
        </w:tblPrEx>
        <w:trPr>
          <w:trHeight w:val="340"/>
          <w:trPrChange w:id="245" w:author="向井 絵美" w:date="2020-11-27T16:18:00Z">
            <w:trPr>
              <w:trHeight w:val="397"/>
            </w:trPr>
          </w:trPrChange>
        </w:trPr>
        <w:tc>
          <w:tcPr>
            <w:tcW w:w="5240" w:type="dxa"/>
            <w:tcBorders>
              <w:bottom w:val="double" w:sz="4" w:space="0" w:color="808080" w:themeColor="background1" w:themeShade="80"/>
            </w:tcBorders>
            <w:shd w:val="clear" w:color="auto" w:fill="F2F2F2" w:themeFill="background1" w:themeFillShade="F2"/>
            <w:vAlign w:val="center"/>
            <w:tcPrChange w:id="246" w:author="向井 絵美" w:date="2020-11-27T16:18:00Z">
              <w:tcPr>
                <w:tcW w:w="5240" w:type="dxa"/>
                <w:tcBorders>
                  <w:bottom w:val="double" w:sz="4" w:space="0" w:color="808080" w:themeColor="background1" w:themeShade="80"/>
                </w:tcBorders>
                <w:shd w:val="clear" w:color="auto" w:fill="F2F2F2" w:themeFill="background1" w:themeFillShade="F2"/>
                <w:vAlign w:val="center"/>
              </w:tcPr>
            </w:tcPrChange>
          </w:tcPr>
          <w:p w14:paraId="078D5643" w14:textId="77777777" w:rsidR="000439C3" w:rsidRPr="00715054" w:rsidRDefault="000439C3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  <w:pPrChange w:id="247" w:author="向井 絵美" w:date="2020-11-27T16:19:00Z">
                <w:pPr>
                  <w:spacing w:line="300" w:lineRule="exact"/>
                </w:pPr>
              </w:pPrChange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>5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715054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死亡 （※ 搬送先での死亡を含む）</w:t>
            </w:r>
          </w:p>
        </w:tc>
        <w:tc>
          <w:tcPr>
            <w:tcW w:w="3969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  <w:vAlign w:val="bottom"/>
            <w:tcPrChange w:id="248" w:author="向井 絵美" w:date="2020-11-27T16:18:00Z">
              <w:tcPr>
                <w:tcW w:w="3969" w:type="dxa"/>
                <w:gridSpan w:val="2"/>
                <w:tcBorders>
                  <w:bottom w:val="single" w:sz="12" w:space="0" w:color="000000" w:themeColor="text1"/>
                </w:tcBorders>
                <w:shd w:val="clear" w:color="auto" w:fill="auto"/>
                <w:vAlign w:val="bottom"/>
              </w:tcPr>
            </w:tcPrChange>
          </w:tcPr>
          <w:p w14:paraId="543309E7" w14:textId="3EA30D36" w:rsidR="000439C3" w:rsidRPr="00647AEB" w:rsidRDefault="000439C3">
            <w:pPr>
              <w:spacing w:beforeLines="40" w:before="140" w:line="28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  <w:pPrChange w:id="249" w:author="向井 絵美" w:date="2020-11-27T16:19:00Z">
                <w:pPr>
                  <w:spacing w:beforeLines="40" w:before="140" w:line="300" w:lineRule="exact"/>
                  <w:jc w:val="center"/>
                </w:pPr>
              </w:pPrChange>
            </w:pP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</w:p>
        </w:tc>
      </w:tr>
      <w:tr w:rsidR="000439C3" w:rsidRPr="00647AEB" w14:paraId="3A0324B3" w14:textId="77777777" w:rsidTr="00A35AEA">
        <w:trPr>
          <w:trHeight w:val="397"/>
        </w:trPr>
        <w:tc>
          <w:tcPr>
            <w:tcW w:w="5240" w:type="dxa"/>
            <w:tcBorders>
              <w:top w:val="double" w:sz="4" w:space="0" w:color="808080" w:themeColor="background1" w:themeShade="80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76A546C" w14:textId="77777777" w:rsidR="000439C3" w:rsidRPr="00647AEB" w:rsidRDefault="000439C3" w:rsidP="00F76E35">
            <w:pPr>
              <w:spacing w:line="300" w:lineRule="exact"/>
              <w:rPr>
                <w:rFonts w:ascii="ＭＳ 明朝" w:hAnsi="ＭＳ 明朝"/>
                <w:color w:val="000000" w:themeColor="text1"/>
              </w:rPr>
            </w:pPr>
            <w:r w:rsidRPr="00647AEB">
              <w:rPr>
                <w:rFonts w:ascii="ＭＳ 明朝" w:hAnsi="ＭＳ 明朝" w:hint="eastAsia"/>
                <w:sz w:val="21"/>
              </w:rPr>
              <w:t>1</w:t>
            </w:r>
            <w:r>
              <w:rPr>
                <w:rFonts w:ascii="ＭＳ 明朝" w:hAnsi="ＭＳ 明朝"/>
                <w:sz w:val="21"/>
              </w:rPr>
              <w:t>6</w:t>
            </w:r>
            <w:r w:rsidRPr="00647AEB">
              <w:rPr>
                <w:rFonts w:ascii="ＭＳ 明朝" w:hAnsi="ＭＳ 明朝" w:hint="eastAsia"/>
                <w:sz w:val="21"/>
              </w:rPr>
              <w:t xml:space="preserve">) </w:t>
            </w:r>
            <w:r w:rsidRPr="002D5C0A">
              <w:rPr>
                <w:rFonts w:asciiTheme="minorEastAsia" w:eastAsiaTheme="minorEastAsia" w:hAnsiTheme="minorEastAsia" w:hint="eastAsia"/>
                <w:sz w:val="21"/>
              </w:rPr>
              <w:t>合計</w:t>
            </w:r>
          </w:p>
        </w:tc>
        <w:tc>
          <w:tcPr>
            <w:tcW w:w="39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153554CE" w14:textId="075FF002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ascii="ＭＳ Ｐ明朝" w:eastAsia="ＭＳ Ｐ明朝" w:hAnsi="ＭＳ Ｐ明朝" w:cs="Arial" w:hint="eastAsia"/>
              </w:rPr>
              <w:t xml:space="preserve"> </w:t>
            </w:r>
            <w:r>
              <w:rPr>
                <w:rFonts w:ascii="ＭＳ Ｐ明朝" w:eastAsia="ＭＳ Ｐ明朝" w:hAnsi="ＭＳ Ｐ明朝" w:cs="Arial"/>
              </w:rPr>
              <w:t xml:space="preserve">   </w:t>
            </w:r>
            <w:r w:rsidRPr="00647AEB">
              <w:rPr>
                <w:rFonts w:ascii="ＭＳ Ｐ明朝" w:eastAsia="ＭＳ Ｐ明朝" w:hAnsi="ＭＳ Ｐ明朝" w:cs="Arial" w:hint="eastAsia"/>
              </w:rPr>
              <w:t>〔</w:t>
            </w:r>
            <w:r w:rsidRPr="00647AEB">
              <w:rPr>
                <w:rFonts w:ascii="ＭＳ Ｐ明朝" w:eastAsia="ＭＳ Ｐ明朝" w:hAnsi="ＭＳ Ｐ明朝" w:cs="Arial" w:hint="eastAsia"/>
                <w:u w:val="single"/>
              </w:rPr>
              <w:t xml:space="preserve">　　　　　</w:t>
            </w:r>
            <w:r w:rsidRPr="00647AEB">
              <w:rPr>
                <w:rFonts w:ascii="ＭＳ Ｐ明朝" w:eastAsia="ＭＳ Ｐ明朝" w:hAnsi="ＭＳ Ｐ明朝" w:cs="Arial" w:hint="eastAsia"/>
              </w:rPr>
              <w:t>〕 人</w:t>
            </w:r>
            <w:r>
              <w:rPr>
                <w:rFonts w:ascii="ＭＳ Ｐ明朝" w:eastAsia="ＭＳ Ｐ明朝" w:hAnsi="ＭＳ Ｐ明朝" w:cs="Arial" w:hint="eastAsia"/>
              </w:rPr>
              <w:t xml:space="preserve">　</w:t>
            </w:r>
            <w:r w:rsidRPr="00A35AEA">
              <w:rPr>
                <w:rFonts w:ascii="ＭＳ Ｐ明朝" w:eastAsia="ＭＳ Ｐ明朝" w:hAnsi="ＭＳ Ｐ明朝" w:cs="Arial" w:hint="eastAsia"/>
                <w:sz w:val="24"/>
              </w:rPr>
              <w:t>☆</w:t>
            </w:r>
          </w:p>
        </w:tc>
      </w:tr>
    </w:tbl>
    <w:p w14:paraId="14398CB2" w14:textId="77777777" w:rsidR="000439C3" w:rsidRPr="00F11066" w:rsidRDefault="000439C3" w:rsidP="000439C3">
      <w:pPr>
        <w:spacing w:afterLines="50" w:after="175"/>
        <w:ind w:left="210" w:hangingChars="100" w:hanging="210"/>
        <w:rPr>
          <w:rFonts w:ascii="ＭＳ ゴシック" w:eastAsia="ＭＳ ゴシック" w:hAnsi="ＭＳ ゴシック"/>
          <w:sz w:val="21"/>
        </w:rPr>
      </w:pPr>
      <w:r w:rsidRPr="00F11066">
        <w:rPr>
          <w:rFonts w:asciiTheme="majorEastAsia" w:eastAsiaTheme="majorEastAsia" w:hAnsiTheme="majorEastAsia" w:hint="eastAsia"/>
          <w:sz w:val="21"/>
        </w:rPr>
        <w:lastRenderedPageBreak/>
        <w:t xml:space="preserve">問１０　</w:t>
      </w:r>
      <w:r w:rsidRPr="00F11066">
        <w:rPr>
          <w:rFonts w:ascii="ＭＳ ゴシック" w:eastAsia="ＭＳ ゴシック" w:hAnsi="ＭＳ ゴシック" w:hint="eastAsia"/>
          <w:sz w:val="21"/>
        </w:rPr>
        <w:t>貴施設等の入居・入所者が、退去する理由は何ですか。退去理由として多いものを上位３つまで選んで、該当する□に✔を付けてください。</w:t>
      </w:r>
    </w:p>
    <w:tbl>
      <w:tblPr>
        <w:tblStyle w:val="a7"/>
        <w:tblW w:w="9500" w:type="dxa"/>
        <w:jc w:val="righ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278"/>
        <w:gridCol w:w="1278"/>
        <w:gridCol w:w="1279"/>
      </w:tblGrid>
      <w:tr w:rsidR="000439C3" w:rsidRPr="00647AEB" w14:paraId="1DAC8B2E" w14:textId="77777777" w:rsidTr="00F76E35">
        <w:trPr>
          <w:trHeight w:val="406"/>
          <w:jc w:val="right"/>
        </w:trPr>
        <w:tc>
          <w:tcPr>
            <w:tcW w:w="5665" w:type="dxa"/>
            <w:vMerge w:val="restart"/>
            <w:shd w:val="clear" w:color="auto" w:fill="F2F2F2" w:themeFill="background1" w:themeFillShade="F2"/>
            <w:vAlign w:val="center"/>
          </w:tcPr>
          <w:p w14:paraId="7ED75217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3835" w:type="dxa"/>
            <w:gridSpan w:val="3"/>
            <w:shd w:val="clear" w:color="auto" w:fill="F2F2F2" w:themeFill="background1" w:themeFillShade="F2"/>
            <w:vAlign w:val="center"/>
          </w:tcPr>
          <w:p w14:paraId="25753CDC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 w:rsidRPr="00F11066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退居理由「上位３つ」に✔</w:t>
            </w:r>
          </w:p>
        </w:tc>
      </w:tr>
      <w:tr w:rsidR="000439C3" w:rsidRPr="00647AEB" w14:paraId="22C4CFA1" w14:textId="77777777" w:rsidTr="00F76E35">
        <w:trPr>
          <w:trHeight w:val="406"/>
          <w:jc w:val="right"/>
        </w:trPr>
        <w:tc>
          <w:tcPr>
            <w:tcW w:w="5665" w:type="dxa"/>
            <w:vMerge/>
            <w:shd w:val="clear" w:color="auto" w:fill="F2F2F2" w:themeFill="background1" w:themeFillShade="F2"/>
            <w:vAlign w:val="center"/>
          </w:tcPr>
          <w:p w14:paraId="7F643395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278" w:type="dxa"/>
            <w:tcBorders>
              <w:bottom w:val="single" w:sz="12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21BCD18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 w:rsidRPr="00F11066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第１位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F97F633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11066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第２位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3CCCC42" w14:textId="77777777" w:rsidR="000439C3" w:rsidRPr="00F11066" w:rsidRDefault="000439C3" w:rsidP="00F76E35">
            <w:pPr>
              <w:spacing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11066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第３位</w:t>
            </w:r>
          </w:p>
        </w:tc>
      </w:tr>
      <w:tr w:rsidR="000439C3" w:rsidRPr="00647AEB" w14:paraId="3292D5FB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5E0A2F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1)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必要な生活支援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が発生・増大したから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B99DD7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E9292E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6BDDAF16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281A08AD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27C2BE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2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必要な身体介護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が発生・増大したから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66D494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F61EA3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02022A36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625A76FE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CB8B07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3）</w:t>
            </w:r>
            <w:r w:rsidRPr="00094A19">
              <w:rPr>
                <w:rFonts w:asciiTheme="minorEastAsia" w:eastAsiaTheme="minorEastAsia" w:hAnsiTheme="minorEastAsia" w:hint="eastAsia"/>
                <w:sz w:val="21"/>
                <w:u w:val="single"/>
              </w:rPr>
              <w:t>認知症の症状</w:t>
            </w:r>
            <w:r>
              <w:rPr>
                <w:rFonts w:asciiTheme="minorEastAsia" w:eastAsiaTheme="minorEastAsia" w:hAnsiTheme="minorEastAsia" w:hint="eastAsia"/>
                <w:sz w:val="21"/>
              </w:rPr>
              <w:t>が悪化したから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A13C2B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8E396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7F3D00F3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33D430FE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393CCE8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 w:hint="eastAsia"/>
                <w:sz w:val="21"/>
              </w:rPr>
              <w:t>4)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医療的ケア・医療処置の必要性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が高まったから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28C9EF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D78DA5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3B61D925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7550CB26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E683DDD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5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「1」～「4」以外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の状態像が悪化したから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01A2CF7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3BC5EF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4B25699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79907AAC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8E7654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6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入所・入居者の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状態等が改善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したから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5E425D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E24DF6D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379C12F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0C800484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6BF1CBC" w14:textId="77777777" w:rsidR="000439C3" w:rsidRPr="00715054" w:rsidRDefault="000439C3" w:rsidP="00F76E35">
            <w:pPr>
              <w:spacing w:line="300" w:lineRule="exact"/>
              <w:ind w:left="315" w:hangingChars="150" w:hanging="315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7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入所・入居者が、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必要な居宅サービスの利用を</w:t>
            </w:r>
            <w:r w:rsidRPr="00094A19">
              <w:rPr>
                <w:rFonts w:asciiTheme="minorEastAsia" w:eastAsiaTheme="minorEastAsia" w:hAnsiTheme="minorEastAsia"/>
                <w:color w:val="000000" w:themeColor="text1"/>
                <w:sz w:val="21"/>
                <w:u w:val="single"/>
              </w:rPr>
              <w:br/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望まなかった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CBE22B3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461508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6CA18BE0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59A198D2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63A0469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8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094A19">
              <w:rPr>
                <w:rFonts w:asciiTheme="minorEastAsia" w:eastAsiaTheme="minorEastAsia" w:hAnsiTheme="minorEastAsia" w:hint="eastAsia"/>
                <w:color w:val="000000" w:themeColor="text1"/>
                <w:sz w:val="21"/>
                <w:u w:val="single"/>
              </w:rPr>
              <w:t>費用負担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が重くなったから</w:t>
            </w:r>
          </w:p>
        </w:tc>
        <w:tc>
          <w:tcPr>
            <w:tcW w:w="1278" w:type="dxa"/>
            <w:tcBorders>
              <w:left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C7FC6D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2B91A1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right w:val="single" w:sz="12" w:space="0" w:color="auto"/>
            </w:tcBorders>
            <w:shd w:val="clear" w:color="auto" w:fill="auto"/>
            <w:vAlign w:val="center"/>
          </w:tcPr>
          <w:p w14:paraId="737E9185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  <w:tr w:rsidR="000439C3" w:rsidRPr="00647AEB" w14:paraId="57D409DF" w14:textId="77777777" w:rsidTr="00F76E35">
        <w:trPr>
          <w:trHeight w:val="600"/>
          <w:jc w:val="right"/>
        </w:trPr>
        <w:tc>
          <w:tcPr>
            <w:tcW w:w="5665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7093B9" w14:textId="77777777" w:rsidR="000439C3" w:rsidRPr="00715054" w:rsidRDefault="000439C3" w:rsidP="00F76E35">
            <w:pPr>
              <w:spacing w:line="30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715054">
              <w:rPr>
                <w:rFonts w:asciiTheme="minorEastAsia" w:eastAsiaTheme="minorEastAsia" w:hAnsiTheme="minorEastAsia"/>
                <w:sz w:val="21"/>
              </w:rPr>
              <w:t>9</w:t>
            </w:r>
            <w:r w:rsidRPr="00715054">
              <w:rPr>
                <w:rFonts w:asciiTheme="minorEastAsia" w:eastAsiaTheme="minorEastAsia" w:hAnsiTheme="minorEastAsia" w:hint="eastAsia"/>
                <w:sz w:val="21"/>
              </w:rPr>
              <w:t>)</w:t>
            </w:r>
            <w:r w:rsidRPr="00715054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その他</w:t>
            </w:r>
          </w:p>
        </w:tc>
        <w:tc>
          <w:tcPr>
            <w:tcW w:w="1278" w:type="dxa"/>
            <w:tcBorders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DFD51C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8" w:type="dxa"/>
            <w:tcBorders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9FF4FCA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  <w:tc>
          <w:tcPr>
            <w:tcW w:w="1279" w:type="dxa"/>
            <w:tcBorders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A4D034" w14:textId="77777777" w:rsidR="000439C3" w:rsidRPr="00647AEB" w:rsidRDefault="000439C3" w:rsidP="00F76E35">
            <w:pPr>
              <w:spacing w:beforeLines="40" w:before="140" w:line="300" w:lineRule="exac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90AC3">
              <w:rPr>
                <w:rFonts w:asciiTheme="majorEastAsia" w:eastAsiaTheme="majorEastAsia" w:hAnsiTheme="majorEastAsia" w:hint="eastAsia"/>
                <w:color w:val="000000" w:themeColor="text1"/>
              </w:rPr>
              <w:t>□</w:t>
            </w:r>
          </w:p>
        </w:tc>
      </w:tr>
    </w:tbl>
    <w:p w14:paraId="7C8B8594" w14:textId="77777777" w:rsidR="000439C3" w:rsidRDefault="000439C3" w:rsidP="000439C3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</w:p>
    <w:p w14:paraId="0F90693E" w14:textId="77777777" w:rsidR="000439C3" w:rsidRDefault="000439C3" w:rsidP="000439C3">
      <w:pPr>
        <w:widowControl/>
        <w:jc w:val="left"/>
        <w:rPr>
          <w:rFonts w:hAnsiTheme="minorEastAsia"/>
        </w:rPr>
      </w:pPr>
    </w:p>
    <w:p w14:paraId="32222759" w14:textId="77777777" w:rsidR="000439C3" w:rsidRDefault="000439C3" w:rsidP="000439C3">
      <w:pPr>
        <w:widowControl/>
        <w:jc w:val="left"/>
        <w:rPr>
          <w:rFonts w:hAnsiTheme="minorEastAsia"/>
        </w:rPr>
      </w:pPr>
    </w:p>
    <w:p w14:paraId="634C412B" w14:textId="77777777" w:rsidR="00C06EC8" w:rsidRDefault="00C06EC8"/>
    <w:sectPr w:rsidR="00C06EC8" w:rsidSect="0012008A">
      <w:footerReference w:type="default" r:id="rId6"/>
      <w:pgSz w:w="11906" w:h="16838" w:code="9"/>
      <w:pgMar w:top="992" w:right="1134" w:bottom="851" w:left="1134" w:header="624" w:footer="283" w:gutter="0"/>
      <w:pgNumType w:fmt="numberInDash" w:start="2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E6D50" w14:textId="77777777" w:rsidR="004311D3" w:rsidRDefault="002670AC">
      <w:r>
        <w:separator/>
      </w:r>
    </w:p>
  </w:endnote>
  <w:endnote w:type="continuationSeparator" w:id="0">
    <w:p w14:paraId="6EE19F3E" w14:textId="77777777" w:rsidR="004311D3" w:rsidRDefault="0026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5F405" w14:textId="77777777" w:rsidR="00291C07" w:rsidRDefault="00A81B56" w:rsidP="00506594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6B205" w14:textId="77777777" w:rsidR="004311D3" w:rsidRDefault="002670AC">
      <w:r>
        <w:separator/>
      </w:r>
    </w:p>
  </w:footnote>
  <w:footnote w:type="continuationSeparator" w:id="0">
    <w:p w14:paraId="3FE6D1EA" w14:textId="77777777" w:rsidR="004311D3" w:rsidRDefault="002670A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11345@microsoftonline2016.com">
    <w15:presenceInfo w15:providerId="None" w15:userId="11345@microsoftonline2016.com"/>
  </w15:person>
  <w15:person w15:author="user">
    <w15:presenceInfo w15:providerId="Windows Live" w15:userId="10c61fa7c1641e3f"/>
  </w15:person>
  <w15:person w15:author="向井 絵美">
    <w15:presenceInfo w15:providerId="Windows Live" w15:userId="c3e391d3decfbca5"/>
  </w15:person>
  <w15:person w15:author="黒木幸代">
    <w15:presenceInfo w15:providerId="AD" w15:userId="S-1-5-21-1255095508-1513163512-1266912413-1171"/>
  </w15:person>
  <w15:person w15:author="kiricity">
    <w15:presenceInfo w15:providerId="AD" w15:userId="S-1-5-21-174864628-1277635038-2031222890-86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9C3"/>
    <w:rsid w:val="000439C3"/>
    <w:rsid w:val="001557A5"/>
    <w:rsid w:val="002670AC"/>
    <w:rsid w:val="003611B2"/>
    <w:rsid w:val="00415CB5"/>
    <w:rsid w:val="004311D3"/>
    <w:rsid w:val="00432687"/>
    <w:rsid w:val="004B3067"/>
    <w:rsid w:val="004C4CB8"/>
    <w:rsid w:val="005002A6"/>
    <w:rsid w:val="008F2B75"/>
    <w:rsid w:val="00A35AEA"/>
    <w:rsid w:val="00A81B56"/>
    <w:rsid w:val="00A878DA"/>
    <w:rsid w:val="00C06EC8"/>
    <w:rsid w:val="00D50B5A"/>
    <w:rsid w:val="00E7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46A1CAD"/>
  <w15:chartTrackingRefBased/>
  <w15:docId w15:val="{59F332DA-E3EB-47F2-98F5-76196EB7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439C3"/>
    <w:pPr>
      <w:widowControl w:val="0"/>
      <w:jc w:val="both"/>
    </w:pPr>
    <w:rPr>
      <w:rFonts w:ascii="HGPｺﾞｼｯｸM" w:eastAsia="HGPｺﾞｼｯｸM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3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0439C3"/>
    <w:rPr>
      <w:rFonts w:ascii="HGPｺﾞｼｯｸM" w:eastAsia="HGPｺﾞｼｯｸM"/>
      <w:sz w:val="22"/>
      <w:szCs w:val="21"/>
    </w:rPr>
  </w:style>
  <w:style w:type="paragraph" w:styleId="a5">
    <w:name w:val="header"/>
    <w:basedOn w:val="a"/>
    <w:link w:val="a6"/>
    <w:uiPriority w:val="99"/>
    <w:unhideWhenUsed/>
    <w:rsid w:val="00043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439C3"/>
    <w:rPr>
      <w:rFonts w:ascii="HGPｺﾞｼｯｸM" w:eastAsia="HGPｺﾞｼｯｸM"/>
      <w:sz w:val="22"/>
      <w:szCs w:val="21"/>
    </w:rPr>
  </w:style>
  <w:style w:type="table" w:styleId="a7">
    <w:name w:val="Table Grid"/>
    <w:basedOn w:val="a1"/>
    <w:rsid w:val="00043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67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70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670A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670A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670AC"/>
    <w:rPr>
      <w:rFonts w:ascii="HGPｺﾞｼｯｸM" w:eastAsia="HGPｺﾞｼｯｸM"/>
      <w:sz w:val="22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670A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670AC"/>
    <w:rPr>
      <w:rFonts w:ascii="HGPｺﾞｼｯｸM" w:eastAsia="HGPｺﾞｼｯｸM"/>
      <w:b/>
      <w:bCs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kiricity</cp:lastModifiedBy>
  <cp:revision>7</cp:revision>
  <dcterms:created xsi:type="dcterms:W3CDTF">2020-11-13T10:01:00Z</dcterms:created>
  <dcterms:modified xsi:type="dcterms:W3CDTF">2023-07-19T09:03:00Z</dcterms:modified>
</cp:coreProperties>
</file>